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122D"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111FF442"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14:paraId="11EA4C6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481459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E575A3E"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82DD2B2" w14:textId="3CB05F17" w:rsidR="00642EFE" w:rsidRPr="00BA7128" w:rsidRDefault="0036406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60F8A5CB"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DFD4040" w14:textId="29F3316C"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607A7">
        <w:rPr>
          <w:rFonts w:ascii="GHEA Grapalat" w:hAnsi="GHEA Grapalat"/>
          <w:i w:val="0"/>
          <w:sz w:val="24"/>
          <w:szCs w:val="24"/>
          <w:lang w:val="hy-AM"/>
        </w:rPr>
        <w:t>05</w:t>
      </w:r>
      <w:r w:rsidRPr="009044F1">
        <w:rPr>
          <w:rFonts w:ascii="GHEA Grapalat" w:hAnsi="GHEA Grapalat"/>
          <w:i w:val="0"/>
          <w:sz w:val="24"/>
          <w:szCs w:val="24"/>
        </w:rPr>
        <w:t>" "</w:t>
      </w:r>
      <w:r w:rsidR="002607A7">
        <w:rPr>
          <w:rFonts w:ascii="GHEA Grapalat" w:hAnsi="GHEA Grapalat"/>
          <w:i w:val="0"/>
          <w:sz w:val="24"/>
          <w:szCs w:val="24"/>
        </w:rPr>
        <w:t>феврал</w:t>
      </w:r>
      <w:r w:rsidR="00364061">
        <w:rPr>
          <w:rFonts w:ascii="GHEA Grapalat" w:hAnsi="GHEA Grapalat"/>
          <w:i w:val="0"/>
          <w:sz w:val="24"/>
          <w:szCs w:val="24"/>
        </w:rPr>
        <w:t>я</w:t>
      </w:r>
      <w:r w:rsidRPr="009044F1">
        <w:rPr>
          <w:rFonts w:ascii="GHEA Grapalat" w:hAnsi="GHEA Grapalat"/>
          <w:i w:val="0"/>
          <w:sz w:val="24"/>
          <w:szCs w:val="24"/>
        </w:rPr>
        <w:t>" 20</w:t>
      </w:r>
      <w:r w:rsidR="00364061">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64061">
        <w:rPr>
          <w:rFonts w:ascii="GHEA Grapalat" w:hAnsi="GHEA Grapalat"/>
          <w:i w:val="0"/>
          <w:sz w:val="24"/>
          <w:szCs w:val="24"/>
        </w:rPr>
        <w:t>2</w:t>
      </w:r>
      <w:r w:rsidRPr="009044F1">
        <w:rPr>
          <w:rFonts w:ascii="GHEA Grapalat" w:hAnsi="GHEA Grapalat"/>
          <w:i w:val="0"/>
          <w:sz w:val="24"/>
          <w:szCs w:val="24"/>
        </w:rPr>
        <w:t xml:space="preserve">" </w:t>
      </w:r>
    </w:p>
    <w:p w14:paraId="3796B97B" w14:textId="220DB2C9"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607A7">
        <w:rPr>
          <w:rFonts w:ascii="GHEA Grapalat" w:hAnsi="GHEA Grapalat"/>
          <w:i w:val="0"/>
          <w:sz w:val="24"/>
          <w:szCs w:val="24"/>
        </w:rPr>
        <w:t>ШМАКТ-GHAPDzB-26/2</w:t>
      </w:r>
    </w:p>
    <w:p w14:paraId="60595CCD" w14:textId="7C672659" w:rsidR="00642EFE" w:rsidRPr="009044F1" w:rsidRDefault="00642EFE" w:rsidP="008542A4">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364061">
        <w:rPr>
          <w:rFonts w:ascii="GHEA Grapalat" w:hAnsi="GHEA Grapalat"/>
          <w:i w:val="0"/>
          <w:sz w:val="24"/>
          <w:szCs w:val="24"/>
        </w:rPr>
        <w:t>&lt;&lt;Коммунальное хозяйство Ани</w:t>
      </w:r>
      <w:r w:rsidR="008542A4">
        <w:rPr>
          <w:rFonts w:ascii="GHEA Grapalat" w:hAnsi="GHEA Grapalat"/>
          <w:i w:val="0"/>
          <w:sz w:val="24"/>
          <w:szCs w:val="24"/>
        </w:rPr>
        <w:t xml:space="preserve">&gt;&gt; </w:t>
      </w:r>
      <w:r w:rsidR="00364061">
        <w:rPr>
          <w:rFonts w:ascii="GHEA Grapalat" w:hAnsi="GHEA Grapalat"/>
          <w:i w:val="0"/>
          <w:sz w:val="24"/>
          <w:szCs w:val="24"/>
        </w:rPr>
        <w:t xml:space="preserve">общины Ани, Ширакский </w:t>
      </w:r>
      <w:proofErr w:type="spellStart"/>
      <w:r w:rsidR="00364061">
        <w:rPr>
          <w:rFonts w:ascii="GHEA Grapalat" w:hAnsi="GHEA Grapalat"/>
          <w:i w:val="0"/>
          <w:sz w:val="24"/>
          <w:szCs w:val="24"/>
        </w:rPr>
        <w:t>марз</w:t>
      </w:r>
      <w:proofErr w:type="spellEnd"/>
      <w:r w:rsidR="00364061">
        <w:rPr>
          <w:rFonts w:ascii="GHEA Grapalat" w:hAnsi="GHEA Grapalat"/>
          <w:i w:val="0"/>
          <w:sz w:val="24"/>
          <w:szCs w:val="24"/>
        </w:rPr>
        <w:t>, Республика Армения</w:t>
      </w:r>
      <w:r w:rsidRPr="009044F1">
        <w:rPr>
          <w:rFonts w:ascii="GHEA Grapalat" w:hAnsi="GHEA Grapalat"/>
          <w:i w:val="0"/>
          <w:sz w:val="24"/>
          <w:szCs w:val="24"/>
        </w:rPr>
        <w:t>, находящийся по адресу</w:t>
      </w:r>
      <w:r w:rsidR="008542A4" w:rsidRPr="008542A4">
        <w:rPr>
          <w:rFonts w:ascii="GHEA Grapalat" w:hAnsi="GHEA Grapalat"/>
          <w:i w:val="0"/>
          <w:sz w:val="24"/>
          <w:szCs w:val="24"/>
        </w:rPr>
        <w:t xml:space="preserve"> </w:t>
      </w:r>
      <w:r w:rsidR="008542A4">
        <w:rPr>
          <w:rFonts w:ascii="GHEA Grapalat" w:hAnsi="GHEA Grapalat"/>
          <w:i w:val="0"/>
          <w:sz w:val="24"/>
          <w:szCs w:val="24"/>
        </w:rPr>
        <w:t xml:space="preserve">РА, Ширакский </w:t>
      </w:r>
      <w:proofErr w:type="spellStart"/>
      <w:r w:rsidR="008542A4">
        <w:rPr>
          <w:rFonts w:ascii="GHEA Grapalat" w:hAnsi="GHEA Grapalat"/>
          <w:i w:val="0"/>
          <w:sz w:val="24"/>
          <w:szCs w:val="24"/>
        </w:rPr>
        <w:t>марз</w:t>
      </w:r>
      <w:proofErr w:type="spellEnd"/>
      <w:r w:rsidR="008542A4">
        <w:rPr>
          <w:rFonts w:ascii="GHEA Grapalat" w:hAnsi="GHEA Grapalat"/>
          <w:i w:val="0"/>
          <w:sz w:val="24"/>
          <w:szCs w:val="24"/>
        </w:rPr>
        <w:t xml:space="preserve">, г. </w:t>
      </w:r>
      <w:proofErr w:type="spellStart"/>
      <w:r w:rsidR="008542A4">
        <w:rPr>
          <w:rFonts w:ascii="GHEA Grapalat" w:hAnsi="GHEA Grapalat"/>
          <w:i w:val="0"/>
          <w:sz w:val="24"/>
          <w:szCs w:val="24"/>
        </w:rPr>
        <w:t>Маралик</w:t>
      </w:r>
      <w:proofErr w:type="spellEnd"/>
      <w:r w:rsidR="008542A4">
        <w:rPr>
          <w:rFonts w:ascii="GHEA Grapalat" w:hAnsi="GHEA Grapalat"/>
          <w:i w:val="0"/>
          <w:sz w:val="24"/>
          <w:szCs w:val="24"/>
        </w:rPr>
        <w:t xml:space="preserve">, </w:t>
      </w:r>
      <w:proofErr w:type="spellStart"/>
      <w:r w:rsidR="008542A4">
        <w:rPr>
          <w:rFonts w:ascii="GHEA Grapalat" w:hAnsi="GHEA Grapalat"/>
          <w:i w:val="0"/>
          <w:sz w:val="24"/>
          <w:szCs w:val="24"/>
        </w:rPr>
        <w:t>Мадатян</w:t>
      </w:r>
      <w:proofErr w:type="spellEnd"/>
      <w:r w:rsidR="008542A4">
        <w:rPr>
          <w:rFonts w:ascii="GHEA Grapalat" w:hAnsi="GHEA Grapalat"/>
          <w:i w:val="0"/>
          <w:sz w:val="24"/>
          <w:szCs w:val="24"/>
        </w:rPr>
        <w:t xml:space="preserve"> 1, </w:t>
      </w:r>
      <w:r w:rsidRPr="007B0562">
        <w:rPr>
          <w:rFonts w:ascii="GHEA Grapalat" w:hAnsi="GHEA Grapalat"/>
          <w:i w:val="0"/>
          <w:sz w:val="24"/>
          <w:szCs w:val="24"/>
        </w:rPr>
        <w:t xml:space="preserve">объявляет </w:t>
      </w:r>
      <w:r w:rsidR="008542A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5F4A10D1"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77414CB" w14:textId="091DA615" w:rsidR="00341A74" w:rsidRPr="003A1EBB" w:rsidRDefault="002607A7"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pacing w:val="6"/>
          <w:sz w:val="24"/>
          <w:szCs w:val="24"/>
        </w:rPr>
        <w:t>дизельного топлива</w:t>
      </w:r>
      <w:r w:rsidR="008542A4">
        <w:rPr>
          <w:rFonts w:ascii="GHEA Grapalat" w:hAnsi="GHEA Grapalat"/>
          <w:i w:val="0"/>
          <w:sz w:val="24"/>
          <w:szCs w:val="24"/>
        </w:rPr>
        <w:t xml:space="preserve"> </w:t>
      </w:r>
      <w:r w:rsidR="00782D60">
        <w:rPr>
          <w:rFonts w:ascii="GHEA Grapalat" w:hAnsi="GHEA Grapalat"/>
          <w:i w:val="0"/>
          <w:sz w:val="24"/>
          <w:szCs w:val="24"/>
        </w:rPr>
        <w:t>(далее — договор).</w:t>
      </w:r>
    </w:p>
    <w:p w14:paraId="0BDF154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83EEA3B"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0AC92D3"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7E8E240"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2421E84" w14:textId="07BD2877" w:rsidR="003F6ED1" w:rsidRPr="000F11E5" w:rsidRDefault="003F6ED1" w:rsidP="008542A4">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8542A4">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542A4" w:rsidRPr="00DE52A9">
        <w:rPr>
          <w:rFonts w:ascii="GHEA Grapalat" w:hAnsi="GHEA Grapalat"/>
          <w:i w:val="0"/>
          <w:sz w:val="24"/>
          <w:szCs w:val="24"/>
        </w:rPr>
        <w:t xml:space="preserve">РА, Ширакский </w:t>
      </w:r>
      <w:proofErr w:type="spellStart"/>
      <w:r w:rsidR="008542A4" w:rsidRPr="00DE52A9">
        <w:rPr>
          <w:rFonts w:ascii="GHEA Grapalat" w:hAnsi="GHEA Grapalat"/>
          <w:i w:val="0"/>
          <w:sz w:val="24"/>
          <w:szCs w:val="24"/>
        </w:rPr>
        <w:t>марз</w:t>
      </w:r>
      <w:proofErr w:type="spellEnd"/>
      <w:r w:rsidR="008542A4" w:rsidRPr="00DE52A9">
        <w:rPr>
          <w:rFonts w:ascii="GHEA Grapalat" w:hAnsi="GHEA Grapalat"/>
          <w:i w:val="0"/>
          <w:sz w:val="24"/>
          <w:szCs w:val="24"/>
        </w:rPr>
        <w:t xml:space="preserve">, </w:t>
      </w:r>
      <w:r w:rsidR="008542A4">
        <w:rPr>
          <w:rFonts w:ascii="GHEA Grapalat" w:hAnsi="GHEA Grapalat"/>
          <w:i w:val="0"/>
          <w:sz w:val="24"/>
          <w:szCs w:val="24"/>
        </w:rPr>
        <w:t>г</w:t>
      </w:r>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Маралик</w:t>
      </w:r>
      <w:proofErr w:type="spellEnd"/>
      <w:r w:rsidR="008542A4" w:rsidRPr="00DE52A9">
        <w:rPr>
          <w:rFonts w:ascii="GHEA Grapalat" w:hAnsi="GHEA Grapalat"/>
          <w:i w:val="0"/>
          <w:sz w:val="24"/>
          <w:szCs w:val="24"/>
        </w:rPr>
        <w:t xml:space="preserve">, </w:t>
      </w:r>
      <w:proofErr w:type="spellStart"/>
      <w:r w:rsidR="008542A4" w:rsidRPr="00DE52A9">
        <w:rPr>
          <w:rFonts w:ascii="GHEA Grapalat" w:hAnsi="GHEA Grapalat"/>
          <w:i w:val="0"/>
          <w:sz w:val="24"/>
          <w:szCs w:val="24"/>
        </w:rPr>
        <w:t>Мадатян</w:t>
      </w:r>
      <w:proofErr w:type="spellEnd"/>
      <w:r w:rsidR="008542A4" w:rsidRPr="00DE52A9">
        <w:rPr>
          <w:rFonts w:ascii="GHEA Grapalat" w:hAnsi="GHEA Grapalat"/>
          <w:i w:val="0"/>
          <w:sz w:val="24"/>
          <w:szCs w:val="24"/>
        </w:rPr>
        <w:t xml:space="preserve"> 1</w:t>
      </w:r>
      <w:r w:rsidR="008542A4">
        <w:rPr>
          <w:rFonts w:ascii="GHEA Grapalat" w:hAnsi="GHEA Grapalat"/>
          <w:i w:val="0"/>
          <w:sz w:val="24"/>
          <w:szCs w:val="24"/>
        </w:rPr>
        <w:t xml:space="preserve"> /муниципалитет Ани/ </w:t>
      </w:r>
      <w:r w:rsidRPr="000F0CA8">
        <w:rPr>
          <w:rFonts w:ascii="GHEA Grapalat" w:hAnsi="GHEA Grapalat"/>
          <w:i w:val="0"/>
          <w:sz w:val="24"/>
          <w:szCs w:val="24"/>
        </w:rPr>
        <w:t xml:space="preserve">в документарной форме, до </w:t>
      </w:r>
      <w:r w:rsidR="008542A4">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8542A4">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D998D1C" w14:textId="761304DB"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65417" w:rsidRPr="00DE52A9">
        <w:rPr>
          <w:rFonts w:ascii="GHEA Grapalat" w:hAnsi="GHEA Grapalat"/>
          <w:i w:val="0"/>
          <w:sz w:val="24"/>
          <w:szCs w:val="24"/>
        </w:rPr>
        <w:t xml:space="preserve">РА, Ширакский </w:t>
      </w:r>
      <w:proofErr w:type="spellStart"/>
      <w:r w:rsidR="00E65417" w:rsidRPr="00DE52A9">
        <w:rPr>
          <w:rFonts w:ascii="GHEA Grapalat" w:hAnsi="GHEA Grapalat"/>
          <w:i w:val="0"/>
          <w:sz w:val="24"/>
          <w:szCs w:val="24"/>
        </w:rPr>
        <w:t>марз</w:t>
      </w:r>
      <w:proofErr w:type="spellEnd"/>
      <w:r w:rsidR="00E65417" w:rsidRPr="00DE52A9">
        <w:rPr>
          <w:rFonts w:ascii="GHEA Grapalat" w:hAnsi="GHEA Grapalat"/>
          <w:i w:val="0"/>
          <w:sz w:val="24"/>
          <w:szCs w:val="24"/>
        </w:rPr>
        <w:t xml:space="preserve">, </w:t>
      </w:r>
      <w:r w:rsidR="00E65417">
        <w:rPr>
          <w:rFonts w:ascii="GHEA Grapalat" w:hAnsi="GHEA Grapalat"/>
          <w:i w:val="0"/>
          <w:sz w:val="24"/>
          <w:szCs w:val="24"/>
        </w:rPr>
        <w:t>г</w:t>
      </w:r>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lastRenderedPageBreak/>
        <w:t>Маралик</w:t>
      </w:r>
      <w:proofErr w:type="spellEnd"/>
      <w:r w:rsidR="00E65417" w:rsidRPr="00DE52A9">
        <w:rPr>
          <w:rFonts w:ascii="GHEA Grapalat" w:hAnsi="GHEA Grapalat"/>
          <w:i w:val="0"/>
          <w:sz w:val="24"/>
          <w:szCs w:val="24"/>
        </w:rPr>
        <w:t xml:space="preserve">, </w:t>
      </w:r>
      <w:proofErr w:type="spellStart"/>
      <w:r w:rsidR="00E65417" w:rsidRPr="00DE52A9">
        <w:rPr>
          <w:rFonts w:ascii="GHEA Grapalat" w:hAnsi="GHEA Grapalat"/>
          <w:i w:val="0"/>
          <w:sz w:val="24"/>
          <w:szCs w:val="24"/>
        </w:rPr>
        <w:t>Мадатян</w:t>
      </w:r>
      <w:proofErr w:type="spellEnd"/>
      <w:r w:rsidR="00E65417" w:rsidRPr="00DE52A9">
        <w:rPr>
          <w:rFonts w:ascii="GHEA Grapalat" w:hAnsi="GHEA Grapalat"/>
          <w:i w:val="0"/>
          <w:sz w:val="24"/>
          <w:szCs w:val="24"/>
        </w:rPr>
        <w:t xml:space="preserve"> 1</w:t>
      </w:r>
      <w:r w:rsidR="00E65417">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E65417">
        <w:rPr>
          <w:rFonts w:ascii="GHEA Grapalat" w:hAnsi="GHEA Grapalat"/>
          <w:i w:val="0"/>
          <w:sz w:val="24"/>
          <w:szCs w:val="24"/>
        </w:rPr>
        <w:t>15:00</w:t>
      </w:r>
      <w:r>
        <w:rPr>
          <w:rFonts w:ascii="GHEA Grapalat" w:hAnsi="GHEA Grapalat"/>
          <w:i w:val="0"/>
          <w:sz w:val="24"/>
          <w:szCs w:val="24"/>
        </w:rPr>
        <w:t xml:space="preserve"> часов "</w:t>
      </w:r>
      <w:r w:rsidR="002607A7">
        <w:rPr>
          <w:rFonts w:ascii="GHEA Grapalat" w:hAnsi="GHEA Grapalat"/>
          <w:i w:val="0"/>
          <w:sz w:val="24"/>
          <w:szCs w:val="24"/>
        </w:rPr>
        <w:t>12</w:t>
      </w:r>
      <w:r>
        <w:rPr>
          <w:rFonts w:ascii="GHEA Grapalat" w:hAnsi="GHEA Grapalat"/>
          <w:i w:val="0"/>
          <w:sz w:val="24"/>
          <w:szCs w:val="24"/>
        </w:rPr>
        <w:t>" "</w:t>
      </w:r>
      <w:r w:rsidR="002607A7">
        <w:rPr>
          <w:rFonts w:ascii="GHEA Grapalat" w:hAnsi="GHEA Grapalat"/>
          <w:i w:val="0"/>
          <w:sz w:val="24"/>
          <w:szCs w:val="24"/>
        </w:rPr>
        <w:t>февраля</w:t>
      </w:r>
      <w:r>
        <w:rPr>
          <w:rFonts w:ascii="GHEA Grapalat" w:hAnsi="GHEA Grapalat"/>
          <w:i w:val="0"/>
          <w:sz w:val="24"/>
          <w:szCs w:val="24"/>
        </w:rPr>
        <w:t>" "</w:t>
      </w:r>
      <w:r w:rsidR="00E65417">
        <w:rPr>
          <w:rFonts w:ascii="GHEA Grapalat" w:hAnsi="GHEA Grapalat"/>
          <w:i w:val="0"/>
          <w:sz w:val="24"/>
          <w:szCs w:val="24"/>
        </w:rPr>
        <w:t>2026г</w:t>
      </w:r>
      <w:r>
        <w:rPr>
          <w:rFonts w:ascii="GHEA Grapalat" w:hAnsi="GHEA Grapalat"/>
          <w:i w:val="0"/>
          <w:sz w:val="24"/>
          <w:szCs w:val="24"/>
        </w:rPr>
        <w:t>".</w:t>
      </w:r>
    </w:p>
    <w:p w14:paraId="06C75F3D"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C10FD85" w14:textId="3FB6523E" w:rsidR="009F18D0" w:rsidRPr="003A1EBB" w:rsidRDefault="00754697" w:rsidP="00E65417">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E65417">
        <w:rPr>
          <w:rFonts w:ascii="GHEA Grapalat" w:hAnsi="GHEA Grapalat"/>
          <w:i w:val="0"/>
          <w:sz w:val="24"/>
          <w:szCs w:val="24"/>
        </w:rPr>
        <w:t>Сатеник</w:t>
      </w:r>
      <w:proofErr w:type="spellEnd"/>
      <w:r w:rsidR="00E65417">
        <w:rPr>
          <w:rFonts w:ascii="GHEA Grapalat" w:hAnsi="GHEA Grapalat"/>
          <w:i w:val="0"/>
          <w:sz w:val="24"/>
          <w:szCs w:val="24"/>
        </w:rPr>
        <w:t xml:space="preserve"> </w:t>
      </w:r>
      <w:proofErr w:type="spellStart"/>
      <w:r w:rsidR="00E65417">
        <w:rPr>
          <w:rFonts w:ascii="GHEA Grapalat" w:hAnsi="GHEA Grapalat"/>
          <w:i w:val="0"/>
          <w:sz w:val="24"/>
          <w:szCs w:val="24"/>
        </w:rPr>
        <w:t>Закарян</w:t>
      </w:r>
      <w:proofErr w:type="spellEnd"/>
      <w:r w:rsidR="00E65417">
        <w:rPr>
          <w:rFonts w:ascii="GHEA Grapalat" w:hAnsi="GHEA Grapalat"/>
          <w:i w:val="0"/>
          <w:sz w:val="24"/>
          <w:szCs w:val="24"/>
        </w:rPr>
        <w:t>.</w:t>
      </w:r>
    </w:p>
    <w:p w14:paraId="3AA25304" w14:textId="77777777" w:rsidR="00E65417" w:rsidRPr="009044F1" w:rsidRDefault="00E65417" w:rsidP="00E65417">
      <w:pPr>
        <w:pStyle w:val="BodyTextIndent"/>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005781CB" w14:textId="77777777" w:rsidR="00E65417" w:rsidRDefault="00E65417" w:rsidP="00E6541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7D97EEE4" w14:textId="71F57979" w:rsidR="00915A97" w:rsidRPr="00D5443D" w:rsidRDefault="00E65417" w:rsidP="00E65417">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 xml:space="preserve">&lt;&lt;Коммунальное хозяйство Ани&gt;&gt; общины Ани, Ширакский </w:t>
      </w:r>
      <w:proofErr w:type="spellStart"/>
      <w:r>
        <w:rPr>
          <w:rFonts w:ascii="GHEA Grapalat" w:hAnsi="GHEA Grapalat"/>
          <w:i w:val="0"/>
          <w:sz w:val="24"/>
          <w:szCs w:val="24"/>
        </w:rPr>
        <w:t>марз</w:t>
      </w:r>
      <w:proofErr w:type="spellEnd"/>
      <w:r>
        <w:rPr>
          <w:rFonts w:ascii="GHEA Grapalat" w:hAnsi="GHEA Grapalat"/>
          <w:i w:val="0"/>
          <w:sz w:val="24"/>
          <w:szCs w:val="24"/>
        </w:rPr>
        <w:t xml:space="preserve">, Республика Армения </w:t>
      </w:r>
      <w:r w:rsidR="00915A97">
        <w:rPr>
          <w:rFonts w:ascii="GHEA Grapalat" w:hAnsi="GHEA Grapalat" w:cs="Sylfaen"/>
          <w:b/>
        </w:rPr>
        <w:br w:type="page"/>
      </w:r>
    </w:p>
    <w:p w14:paraId="48B48D79"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51A4437B" w14:textId="5E419C3F"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607A7">
        <w:rPr>
          <w:rFonts w:ascii="GHEA Grapalat" w:hAnsi="GHEA Grapalat"/>
          <w:i/>
        </w:rPr>
        <w:t>ШМАКТ-GHAPDzB-26/2</w:t>
      </w:r>
      <w:r w:rsidR="001B32D9" w:rsidRPr="001B32D9">
        <w:rPr>
          <w:rFonts w:ascii="GHEA Grapalat" w:hAnsi="GHEA Grapalat" w:cs="Times Armenian"/>
          <w:i/>
        </w:rPr>
        <w:br/>
      </w:r>
      <w:r w:rsidR="00A46F92">
        <w:rPr>
          <w:rFonts w:ascii="GHEA Grapalat" w:hAnsi="GHEA Grapalat"/>
          <w:i/>
        </w:rPr>
        <w:t xml:space="preserve">№ </w:t>
      </w:r>
      <w:r w:rsidR="007E216E">
        <w:rPr>
          <w:rFonts w:ascii="GHEA Grapalat" w:hAnsi="GHEA Grapalat"/>
          <w:i/>
          <w:lang w:val="hy-AM"/>
        </w:rPr>
        <w:t>2</w:t>
      </w:r>
      <w:r w:rsidR="00096865" w:rsidRPr="009044F1">
        <w:rPr>
          <w:rFonts w:ascii="GHEA Grapalat" w:hAnsi="GHEA Grapalat"/>
          <w:i/>
        </w:rPr>
        <w:t xml:space="preserve"> от </w:t>
      </w:r>
      <w:r w:rsidR="003B21B3">
        <w:rPr>
          <w:rFonts w:ascii="GHEA Grapalat" w:hAnsi="GHEA Grapalat"/>
          <w:i/>
        </w:rPr>
        <w:t>05 февраля</w:t>
      </w:r>
      <w:r w:rsidR="00096865" w:rsidRPr="009044F1">
        <w:rPr>
          <w:rFonts w:ascii="GHEA Grapalat" w:hAnsi="GHEA Grapalat"/>
          <w:i/>
        </w:rPr>
        <w:t xml:space="preserve"> 20</w:t>
      </w:r>
      <w:r w:rsidR="007E216E">
        <w:rPr>
          <w:rFonts w:ascii="GHEA Grapalat" w:hAnsi="GHEA Grapalat"/>
          <w:i/>
        </w:rPr>
        <w:t>26</w:t>
      </w:r>
      <w:r w:rsidR="00096865" w:rsidRPr="009044F1">
        <w:rPr>
          <w:rFonts w:ascii="GHEA Grapalat" w:hAnsi="GHEA Grapalat"/>
          <w:i/>
        </w:rPr>
        <w:t>г.</w:t>
      </w:r>
    </w:p>
    <w:p w14:paraId="25BDAE6F" w14:textId="77777777" w:rsidR="00096865" w:rsidRPr="009044F1" w:rsidRDefault="00096865" w:rsidP="00B46D58">
      <w:pPr>
        <w:pStyle w:val="BodyText"/>
        <w:widowControl w:val="0"/>
        <w:spacing w:after="160"/>
        <w:ind w:right="-7" w:firstLine="567"/>
        <w:jc w:val="center"/>
        <w:rPr>
          <w:rFonts w:ascii="GHEA Grapalat" w:hAnsi="GHEA Grapalat"/>
        </w:rPr>
      </w:pPr>
    </w:p>
    <w:p w14:paraId="78D9AF9D" w14:textId="77777777" w:rsidR="00096865" w:rsidRPr="003A1EBB" w:rsidRDefault="00096865" w:rsidP="00B46D58">
      <w:pPr>
        <w:pStyle w:val="BodyText"/>
        <w:widowControl w:val="0"/>
        <w:spacing w:after="160"/>
        <w:ind w:right="-7" w:firstLine="567"/>
        <w:jc w:val="center"/>
        <w:rPr>
          <w:rFonts w:ascii="GHEA Grapalat" w:hAnsi="GHEA Grapalat"/>
        </w:rPr>
      </w:pPr>
    </w:p>
    <w:p w14:paraId="52330B53" w14:textId="77777777" w:rsidR="000763E5" w:rsidRPr="003A1EBB" w:rsidRDefault="000763E5" w:rsidP="00B46D58">
      <w:pPr>
        <w:pStyle w:val="BodyText"/>
        <w:widowControl w:val="0"/>
        <w:spacing w:after="160"/>
        <w:ind w:right="-7" w:firstLine="567"/>
        <w:jc w:val="center"/>
        <w:rPr>
          <w:rFonts w:ascii="GHEA Grapalat" w:hAnsi="GHEA Grapalat"/>
        </w:rPr>
      </w:pPr>
    </w:p>
    <w:p w14:paraId="17B99A68" w14:textId="6E4C9182" w:rsidR="00C764A3" w:rsidRPr="009044F1" w:rsidRDefault="00C764A3" w:rsidP="00C764A3">
      <w:pPr>
        <w:pStyle w:val="BodyText"/>
        <w:widowControl w:val="0"/>
        <w:spacing w:after="160"/>
        <w:ind w:right="-7" w:firstLine="567"/>
        <w:jc w:val="center"/>
        <w:rPr>
          <w:rFonts w:ascii="GHEA Grapalat" w:hAnsi="GHEA Grapalat"/>
        </w:rPr>
      </w:pPr>
      <w:r>
        <w:rPr>
          <w:rFonts w:ascii="GHEA Grapalat" w:hAnsi="GHEA Grapalat"/>
          <w:i/>
        </w:rPr>
        <w:t>&lt;&lt;</w:t>
      </w:r>
      <w:r>
        <w:rPr>
          <w:rFonts w:ascii="GHEA Grapalat" w:hAnsi="GHEA Grapalat"/>
        </w:rPr>
        <w:t xml:space="preserve">КОММУНАЛЬНОЕ ХОЗЯЙСТВО АНИ&gt;&gt; ОБЩИНЫ АНИ, ШИРАКСКИЙ МАРЗ, РЕСПУБЛИКА АРМЕНИЯ </w:t>
      </w:r>
      <w:r>
        <w:rPr>
          <w:rFonts w:ascii="GHEA Grapalat" w:hAnsi="GHEA Grapalat"/>
          <w:sz w:val="16"/>
          <w:szCs w:val="16"/>
          <w:lang w:val="hy-AM"/>
        </w:rPr>
        <w:t xml:space="preserve"> </w:t>
      </w:r>
    </w:p>
    <w:p w14:paraId="2619DF87" w14:textId="77777777" w:rsidR="00096865" w:rsidRPr="003A1EBB" w:rsidRDefault="00096865" w:rsidP="00B46D58">
      <w:pPr>
        <w:pStyle w:val="BodyText"/>
        <w:widowControl w:val="0"/>
        <w:spacing w:after="160"/>
        <w:ind w:right="-7" w:firstLine="567"/>
        <w:jc w:val="center"/>
        <w:rPr>
          <w:rFonts w:ascii="GHEA Grapalat" w:hAnsi="GHEA Grapalat"/>
        </w:rPr>
      </w:pPr>
    </w:p>
    <w:p w14:paraId="49A10E71" w14:textId="77777777" w:rsidR="000763E5" w:rsidRPr="003A1EBB" w:rsidRDefault="000763E5" w:rsidP="00B46D58">
      <w:pPr>
        <w:pStyle w:val="BodyText"/>
        <w:widowControl w:val="0"/>
        <w:spacing w:after="160"/>
        <w:ind w:right="-7" w:firstLine="567"/>
        <w:jc w:val="center"/>
        <w:rPr>
          <w:rFonts w:ascii="GHEA Grapalat" w:hAnsi="GHEA Grapalat"/>
        </w:rPr>
      </w:pPr>
    </w:p>
    <w:p w14:paraId="42B3DB12" w14:textId="77777777" w:rsidR="000763E5" w:rsidRPr="003A1EBB" w:rsidRDefault="000763E5" w:rsidP="00B46D58">
      <w:pPr>
        <w:pStyle w:val="BodyText"/>
        <w:widowControl w:val="0"/>
        <w:spacing w:after="160"/>
        <w:ind w:right="-7" w:firstLine="567"/>
        <w:jc w:val="center"/>
        <w:rPr>
          <w:rFonts w:ascii="GHEA Grapalat" w:hAnsi="GHEA Grapalat"/>
        </w:rPr>
      </w:pPr>
    </w:p>
    <w:p w14:paraId="08E80919"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B1C977"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78ABBB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0501B05" w14:textId="192BF561"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8542A4">
        <w:rPr>
          <w:rFonts w:ascii="GHEA Grapalat" w:hAnsi="GHEA Grapalat"/>
        </w:rPr>
        <w:t>ЗАПРОС КОТИРОВОК</w:t>
      </w:r>
      <w:r w:rsidRPr="009044F1">
        <w:rPr>
          <w:rFonts w:ascii="GHEA Grapalat" w:hAnsi="GHEA Grapalat"/>
        </w:rPr>
        <w:t xml:space="preserve">, ОБЪЯВЛЕННЫЙ С ЦЕЛЬЮ ПРИОБРЕТЕНИЯ </w:t>
      </w:r>
      <w:r w:rsidR="003B21B3">
        <w:rPr>
          <w:rFonts w:ascii="GHEA Grapalat" w:hAnsi="GHEA Grapalat"/>
        </w:rPr>
        <w:t>ДИЗЕЛЬНОГО ТОПЛИВА</w:t>
      </w:r>
      <w:r w:rsidRPr="009044F1">
        <w:rPr>
          <w:rFonts w:ascii="GHEA Grapalat" w:hAnsi="GHEA Grapalat"/>
        </w:rPr>
        <w:t xml:space="preserve"> ДЛЯ НУЖД </w:t>
      </w:r>
      <w:r w:rsidR="00C764A3">
        <w:rPr>
          <w:rFonts w:ascii="GHEA Grapalat" w:hAnsi="GHEA Grapalat"/>
        </w:rPr>
        <w:t>&lt;&lt;КОММУНАЛЬНОЕ ХОЗЯЙСТВО АНИ</w:t>
      </w:r>
      <w:r w:rsidR="00074ECB">
        <w:rPr>
          <w:rFonts w:ascii="GHEA Grapalat" w:hAnsi="GHEA Grapalat"/>
        </w:rPr>
        <w:t>&gt;&gt;</w:t>
      </w:r>
      <w:r w:rsidR="00C764A3">
        <w:rPr>
          <w:rFonts w:ascii="GHEA Grapalat" w:hAnsi="GHEA Grapalat"/>
        </w:rPr>
        <w:t xml:space="preserve"> ОБЩИНЫ АНИ ШИРАКСКОГО МАРЗА РЕСПУБЛИКИ АРМЕНИЯ</w:t>
      </w:r>
    </w:p>
    <w:p w14:paraId="2C2969DB" w14:textId="77777777" w:rsidR="00CE0D95" w:rsidRPr="009044F1" w:rsidRDefault="00CE0D95" w:rsidP="00B46D58">
      <w:pPr>
        <w:pStyle w:val="BodyText"/>
        <w:widowControl w:val="0"/>
        <w:spacing w:after="160"/>
        <w:ind w:right="-7" w:firstLine="567"/>
        <w:jc w:val="center"/>
        <w:rPr>
          <w:rFonts w:ascii="GHEA Grapalat" w:hAnsi="GHEA Grapalat"/>
        </w:rPr>
      </w:pPr>
    </w:p>
    <w:p w14:paraId="4BCEC4A2" w14:textId="77777777" w:rsidR="00CE0D95" w:rsidRPr="009044F1" w:rsidRDefault="00CE0D95" w:rsidP="00B46D58">
      <w:pPr>
        <w:pStyle w:val="BodyText"/>
        <w:widowControl w:val="0"/>
        <w:spacing w:after="160"/>
        <w:ind w:right="-7" w:firstLine="567"/>
        <w:jc w:val="center"/>
        <w:rPr>
          <w:rFonts w:ascii="GHEA Grapalat" w:hAnsi="GHEA Grapalat"/>
        </w:rPr>
      </w:pPr>
    </w:p>
    <w:p w14:paraId="565A5F08" w14:textId="77777777" w:rsidR="000763E5" w:rsidRDefault="000763E5" w:rsidP="00B46D58">
      <w:pPr>
        <w:rPr>
          <w:rFonts w:ascii="GHEA Grapalat" w:hAnsi="GHEA Grapalat"/>
        </w:rPr>
      </w:pPr>
      <w:r>
        <w:rPr>
          <w:rFonts w:ascii="GHEA Grapalat" w:hAnsi="GHEA Grapalat"/>
        </w:rPr>
        <w:br w:type="page"/>
      </w:r>
    </w:p>
    <w:p w14:paraId="63FC8A2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4BCDC1" w14:textId="77777777" w:rsidR="00984BDB" w:rsidRPr="009044F1" w:rsidRDefault="00984BDB" w:rsidP="00B46D58">
      <w:pPr>
        <w:widowControl w:val="0"/>
        <w:spacing w:after="160"/>
        <w:ind w:firstLine="567"/>
        <w:jc w:val="both"/>
        <w:rPr>
          <w:rFonts w:ascii="GHEA Grapalat" w:hAnsi="GHEA Grapalat"/>
          <w:i/>
        </w:rPr>
      </w:pPr>
    </w:p>
    <w:p w14:paraId="7921670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17AC32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D9C6A08" w14:textId="77777777" w:rsidR="00160AE4" w:rsidRPr="009044F1" w:rsidRDefault="00160AE4" w:rsidP="00B46D58">
      <w:pPr>
        <w:widowControl w:val="0"/>
        <w:spacing w:after="160"/>
        <w:ind w:firstLine="567"/>
        <w:jc w:val="center"/>
        <w:rPr>
          <w:rFonts w:ascii="GHEA Grapalat" w:hAnsi="GHEA Grapalat"/>
          <w:i/>
        </w:rPr>
      </w:pPr>
    </w:p>
    <w:p w14:paraId="7A38900A" w14:textId="4F729DD1" w:rsidR="00160AE4" w:rsidRPr="003A1EBB" w:rsidRDefault="003B21B3" w:rsidP="00B46D58">
      <w:pPr>
        <w:widowControl w:val="0"/>
        <w:spacing w:after="160"/>
        <w:ind w:firstLine="567"/>
        <w:jc w:val="center"/>
        <w:rPr>
          <w:rFonts w:ascii="GHEA Grapalat" w:hAnsi="GHEA Grapalat"/>
        </w:rPr>
      </w:pPr>
      <w:r>
        <w:rPr>
          <w:rFonts w:ascii="GHEA Grapalat" w:hAnsi="GHEA Grapalat"/>
          <w:b/>
        </w:rPr>
        <w:t xml:space="preserve">ДИЗЕЛЬНОЕ </w:t>
      </w:r>
      <w:proofErr w:type="gramStart"/>
      <w:r>
        <w:rPr>
          <w:rFonts w:ascii="GHEA Grapalat" w:hAnsi="GHEA Grapalat"/>
          <w:b/>
        </w:rPr>
        <w:t>ТОПЛИВО</w:t>
      </w:r>
      <w:r w:rsidR="00074ECB">
        <w:rPr>
          <w:rFonts w:ascii="GHEA Grapalat" w:hAnsi="GHEA Grapalat"/>
          <w:b/>
        </w:rPr>
        <w:t xml:space="preserve"> </w:t>
      </w:r>
      <w:r w:rsidR="00074ECB" w:rsidRPr="00B6338C">
        <w:rPr>
          <w:rFonts w:ascii="GHEA Grapalat" w:hAnsi="GHEA Grapalat"/>
          <w:b/>
        </w:rPr>
        <w:t xml:space="preserve"> </w:t>
      </w:r>
      <w:r w:rsidR="00074ECB" w:rsidRPr="002E069D">
        <w:rPr>
          <w:rFonts w:ascii="GHEA Grapalat" w:hAnsi="GHEA Grapalat"/>
          <w:b/>
        </w:rPr>
        <w:t>ДЛЯ</w:t>
      </w:r>
      <w:proofErr w:type="gramEnd"/>
      <w:r w:rsidR="00074ECB" w:rsidRPr="002E069D">
        <w:rPr>
          <w:rFonts w:ascii="GHEA Grapalat" w:hAnsi="GHEA Grapalat"/>
          <w:b/>
        </w:rPr>
        <w:t xml:space="preserve"> НУЖД</w:t>
      </w:r>
      <w:r w:rsidR="00074ECB" w:rsidRPr="00B6338C">
        <w:rPr>
          <w:rFonts w:ascii="GHEA Grapalat" w:hAnsi="GHEA Grapalat"/>
          <w:b/>
        </w:rPr>
        <w:t xml:space="preserve"> «КОММУНАЛЬНОЕ ХОЗЯЙСТВО АНИ» ОБЩИНЫ АНИ ШИРАКСКОГО МАРЗА РЕСПУБЛИКИ АРМЕНИЯ</w:t>
      </w:r>
    </w:p>
    <w:p w14:paraId="66FAD813" w14:textId="6F3ACCE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542A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0404843" w14:textId="77777777" w:rsidR="00C67E80" w:rsidRPr="009044F1" w:rsidRDefault="00C67E80" w:rsidP="00B46D58">
      <w:pPr>
        <w:widowControl w:val="0"/>
        <w:spacing w:after="160"/>
        <w:jc w:val="center"/>
        <w:rPr>
          <w:rFonts w:ascii="GHEA Grapalat" w:hAnsi="GHEA Grapalat" w:cs="Sylfaen"/>
          <w:b/>
        </w:rPr>
      </w:pPr>
    </w:p>
    <w:p w14:paraId="7D2119BD"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9E55AF9" w14:textId="77777777" w:rsidR="002E069D" w:rsidRPr="008842CE" w:rsidRDefault="002E069D" w:rsidP="00B46D58">
      <w:pPr>
        <w:widowControl w:val="0"/>
        <w:spacing w:after="160"/>
        <w:jc w:val="center"/>
        <w:rPr>
          <w:rFonts w:ascii="GHEA Grapalat" w:hAnsi="GHEA Grapalat"/>
        </w:rPr>
      </w:pPr>
    </w:p>
    <w:p w14:paraId="6EDFF1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037FD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EF751E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10CEBA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7B80628"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9D10CB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5E8D92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0E034B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4523D9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212D601"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7A8A4B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498CD6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50D4D7A" w14:textId="77777777" w:rsidR="008842CE" w:rsidRPr="00374F4A" w:rsidRDefault="008842CE" w:rsidP="00B46D58">
      <w:pPr>
        <w:widowControl w:val="0"/>
        <w:spacing w:after="160"/>
        <w:jc w:val="center"/>
        <w:rPr>
          <w:rFonts w:ascii="GHEA Grapalat" w:hAnsi="GHEA Grapalat"/>
          <w:b/>
        </w:rPr>
      </w:pPr>
    </w:p>
    <w:p w14:paraId="6A61FF5C" w14:textId="544BD01A"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542A4">
        <w:rPr>
          <w:rFonts w:ascii="GHEA Grapalat" w:hAnsi="GHEA Grapalat"/>
          <w:b/>
        </w:rPr>
        <w:t>ЗАПРОС КОТИРОВОК</w:t>
      </w:r>
    </w:p>
    <w:p w14:paraId="4C8E558C" w14:textId="77777777" w:rsidR="00520F57" w:rsidRPr="008842CE" w:rsidRDefault="00520F57" w:rsidP="00B46D58">
      <w:pPr>
        <w:widowControl w:val="0"/>
        <w:spacing w:after="160"/>
        <w:jc w:val="center"/>
        <w:rPr>
          <w:rFonts w:ascii="GHEA Grapalat" w:hAnsi="GHEA Grapalat"/>
          <w:b/>
        </w:rPr>
      </w:pPr>
    </w:p>
    <w:p w14:paraId="0B74AFA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682902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9E1DC46"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8CC3FAC" w14:textId="77777777" w:rsidR="00E17B7F" w:rsidRDefault="00E17B7F">
      <w:pPr>
        <w:rPr>
          <w:rFonts w:ascii="GHEA Grapalat" w:hAnsi="GHEA Grapalat"/>
          <w:spacing w:val="-6"/>
        </w:rPr>
      </w:pPr>
      <w:r>
        <w:rPr>
          <w:rFonts w:ascii="GHEA Grapalat" w:hAnsi="GHEA Grapalat"/>
          <w:spacing w:val="-6"/>
        </w:rPr>
        <w:br w:type="page"/>
      </w:r>
    </w:p>
    <w:p w14:paraId="2EB385F3" w14:textId="58DC8131"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64061">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2607A7">
        <w:rPr>
          <w:rFonts w:ascii="GHEA Grapalat" w:hAnsi="GHEA Grapalat"/>
          <w:spacing w:val="-6"/>
        </w:rPr>
        <w:t>ШМАКТ-GHAPDzB-26/2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826744C" w14:textId="39101A75"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52496B">
        <w:rPr>
          <w:rFonts w:ascii="GHEA Grapalat" w:hAnsi="GHEA Grapalat"/>
        </w:rPr>
        <w:t>&lt;&lt;</w:t>
      </w:r>
      <w:r w:rsidR="0052496B">
        <w:rPr>
          <w:rFonts w:ascii="GHEA Grapalat" w:hAnsi="GHEA Grapalat"/>
          <w:i/>
        </w:rPr>
        <w:t xml:space="preserve">Коммунальное хозяйство Ани&gt;&gt; общины Ани, Ширакский </w:t>
      </w:r>
      <w:proofErr w:type="spellStart"/>
      <w:r w:rsidR="0052496B">
        <w:rPr>
          <w:rFonts w:ascii="GHEA Grapalat" w:hAnsi="GHEA Grapalat"/>
          <w:i/>
        </w:rPr>
        <w:t>марз</w:t>
      </w:r>
      <w:proofErr w:type="spellEnd"/>
      <w:r w:rsidR="0052496B">
        <w:rPr>
          <w:rFonts w:ascii="GHEA Grapalat" w:hAnsi="GHEA Grapalat"/>
          <w:i/>
        </w:rPr>
        <w:t>, Республика Армения</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486A3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31F9B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E965C60" w14:textId="31345C92"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455E5" w:rsidRPr="00516C9D">
        <w:rPr>
          <w:rFonts w:ascii="GHEA Grapalat" w:hAnsi="GHEA Grapalat"/>
          <w:sz w:val="24"/>
          <w:szCs w:val="24"/>
        </w:rPr>
        <w:t>ani.hamaynqapetaran.91@mail.ru</w:t>
      </w:r>
      <w:r w:rsidR="00E455E5" w:rsidRPr="009044F1">
        <w:rPr>
          <w:rFonts w:ascii="GHEA Grapalat" w:hAnsi="GHEA Grapalat"/>
          <w:sz w:val="24"/>
          <w:szCs w:val="24"/>
        </w:rPr>
        <w:t>.</w:t>
      </w:r>
    </w:p>
    <w:p w14:paraId="2962A29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80390C2"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5348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D4CCE8C" w14:textId="68136F03"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516F7">
        <w:rPr>
          <w:rFonts w:ascii="GHEA Grapalat" w:hAnsi="GHEA Grapalat" w:cstheme="minorBidi"/>
          <w:b/>
          <w:bCs/>
          <w:color w:val="000000" w:themeColor="text1"/>
          <w:lang w:val="hy-AM"/>
        </w:rPr>
        <w:t>дизельно</w:t>
      </w:r>
      <w:r w:rsidR="00B516F7">
        <w:rPr>
          <w:rFonts w:ascii="GHEA Grapalat" w:hAnsi="GHEA Grapalat" w:cstheme="minorBidi"/>
          <w:b/>
          <w:bCs/>
          <w:color w:val="000000" w:themeColor="text1"/>
        </w:rPr>
        <w:t>го</w:t>
      </w:r>
      <w:r w:rsidR="00B516F7">
        <w:rPr>
          <w:rFonts w:ascii="GHEA Grapalat" w:hAnsi="GHEA Grapalat" w:cstheme="minorBidi"/>
          <w:b/>
          <w:bCs/>
          <w:color w:val="000000" w:themeColor="text1"/>
          <w:lang w:val="hy-AM"/>
        </w:rPr>
        <w:t xml:space="preserve"> топлив</w:t>
      </w:r>
      <w:r w:rsidR="00B516F7">
        <w:rPr>
          <w:rFonts w:ascii="GHEA Grapalat" w:hAnsi="GHEA Grapalat" w:cstheme="minorBidi"/>
          <w:b/>
          <w:bCs/>
          <w:color w:val="000000" w:themeColor="text1"/>
        </w:rPr>
        <w:t>а</w:t>
      </w:r>
      <w:r w:rsidR="00B516F7" w:rsidRPr="009044F1">
        <w:rPr>
          <w:rFonts w:ascii="GHEA Grapalat" w:hAnsi="GHEA Grapalat"/>
          <w:i w:val="0"/>
          <w:sz w:val="24"/>
          <w:szCs w:val="24"/>
        </w:rPr>
        <w:t xml:space="preserve"> </w:t>
      </w:r>
      <w:r w:rsidR="00B51A5C" w:rsidRPr="009044F1">
        <w:rPr>
          <w:rFonts w:ascii="GHEA Grapalat" w:hAnsi="GHEA Grapalat"/>
          <w:i w:val="0"/>
          <w:sz w:val="24"/>
          <w:szCs w:val="24"/>
        </w:rPr>
        <w:t xml:space="preserve">(далее — также товар) для нужд </w:t>
      </w:r>
      <w:r w:rsidR="00B51A5C">
        <w:rPr>
          <w:rFonts w:ascii="GHEA Grapalat" w:hAnsi="GHEA Grapalat"/>
          <w:i w:val="0"/>
          <w:sz w:val="24"/>
          <w:szCs w:val="24"/>
        </w:rPr>
        <w:t xml:space="preserve">&lt;&lt;Коммунальное хозяйство Ани&gt;&gt; общины Ани, Ширакский </w:t>
      </w:r>
      <w:proofErr w:type="spellStart"/>
      <w:r w:rsidR="00B51A5C">
        <w:rPr>
          <w:rFonts w:ascii="GHEA Grapalat" w:hAnsi="GHEA Grapalat"/>
          <w:i w:val="0"/>
          <w:sz w:val="24"/>
          <w:szCs w:val="24"/>
        </w:rPr>
        <w:t>марз</w:t>
      </w:r>
      <w:proofErr w:type="spellEnd"/>
      <w:r w:rsidR="00B51A5C" w:rsidRPr="009044F1">
        <w:rPr>
          <w:rFonts w:ascii="GHEA Grapalat" w:hAnsi="GHEA Grapalat"/>
          <w:i w:val="0"/>
          <w:sz w:val="24"/>
          <w:szCs w:val="24"/>
        </w:rPr>
        <w:t>, которые сгруппированы в лоты "</w:t>
      </w:r>
      <w:r w:rsidR="00B51A5C">
        <w:rPr>
          <w:rFonts w:ascii="GHEA Grapalat" w:hAnsi="GHEA Grapalat"/>
          <w:i w:val="0"/>
          <w:sz w:val="24"/>
          <w:szCs w:val="24"/>
        </w:rPr>
        <w:t>1 /один/</w:t>
      </w:r>
      <w:r w:rsidR="00B51A5C"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6DF7A573" w14:textId="77777777" w:rsidTr="00AD432A">
        <w:trPr>
          <w:jc w:val="center"/>
        </w:trPr>
        <w:tc>
          <w:tcPr>
            <w:tcW w:w="2776" w:type="dxa"/>
            <w:gridSpan w:val="2"/>
            <w:vAlign w:val="center"/>
          </w:tcPr>
          <w:p w14:paraId="169CB0D8"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4391C19"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4802842C" w14:textId="77777777" w:rsidTr="00AD432A">
        <w:trPr>
          <w:jc w:val="center"/>
        </w:trPr>
        <w:tc>
          <w:tcPr>
            <w:tcW w:w="1530" w:type="dxa"/>
            <w:vAlign w:val="center"/>
          </w:tcPr>
          <w:p w14:paraId="509319B9"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364EAC3E"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03329ECB"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400C03" w:rsidRPr="009044F1" w14:paraId="6B423680" w14:textId="77777777" w:rsidTr="00AD432A">
        <w:trPr>
          <w:jc w:val="center"/>
        </w:trPr>
        <w:tc>
          <w:tcPr>
            <w:tcW w:w="1530" w:type="dxa"/>
            <w:vAlign w:val="center"/>
          </w:tcPr>
          <w:p w14:paraId="23956F32" w14:textId="77777777" w:rsidR="00400C03" w:rsidRPr="009044F1" w:rsidRDefault="00400C03" w:rsidP="00400C0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36D7882A" w14:textId="7B34984A" w:rsidR="00400C03" w:rsidRPr="006B3371" w:rsidRDefault="00400C03" w:rsidP="00400C03">
            <w:pPr>
              <w:pStyle w:val="BodyTextIndent2"/>
              <w:widowControl w:val="0"/>
              <w:spacing w:after="120" w:line="240" w:lineRule="auto"/>
              <w:ind w:firstLine="0"/>
              <w:jc w:val="center"/>
              <w:rPr>
                <w:rFonts w:ascii="GHEA Grapalat" w:hAnsi="GHEA Grapalat"/>
              </w:rPr>
            </w:pPr>
            <w:r w:rsidRPr="00BA7F83">
              <w:rPr>
                <w:rFonts w:ascii="GHEA Grapalat" w:eastAsiaTheme="minorEastAsia" w:hAnsi="GHEA Grapalat" w:cstheme="minorBidi"/>
                <w:b/>
                <w:bCs/>
                <w:color w:val="000000" w:themeColor="text1"/>
                <w:sz w:val="16"/>
                <w:szCs w:val="16"/>
                <w:lang w:val="hy-AM"/>
              </w:rPr>
              <w:t>9000000</w:t>
            </w:r>
          </w:p>
        </w:tc>
        <w:tc>
          <w:tcPr>
            <w:tcW w:w="6458" w:type="dxa"/>
            <w:vAlign w:val="center"/>
          </w:tcPr>
          <w:p w14:paraId="058F732D" w14:textId="2A3D3F1A" w:rsidR="00400C03" w:rsidRPr="00400C03" w:rsidRDefault="00400C03" w:rsidP="00400C03">
            <w:pPr>
              <w:pStyle w:val="BodyTextIndent2"/>
              <w:widowControl w:val="0"/>
              <w:spacing w:after="120" w:line="240" w:lineRule="auto"/>
              <w:ind w:firstLine="0"/>
              <w:rPr>
                <w:rFonts w:ascii="GHEA Grapalat" w:hAnsi="GHEA Grapalat"/>
                <w:u w:val="single"/>
                <w:vertAlign w:val="subscript"/>
              </w:rPr>
            </w:pPr>
            <w:r>
              <w:rPr>
                <w:rFonts w:ascii="GHEA Grapalat" w:hAnsi="GHEA Grapalat" w:cstheme="minorBidi"/>
                <w:b/>
                <w:bCs/>
                <w:color w:val="000000" w:themeColor="text1"/>
                <w:lang w:val="hy-AM"/>
              </w:rPr>
              <w:t>ДИЗЕЛЬНО</w:t>
            </w:r>
            <w:r>
              <w:rPr>
                <w:rFonts w:ascii="GHEA Grapalat" w:hAnsi="GHEA Grapalat" w:cstheme="minorBidi"/>
                <w:b/>
                <w:bCs/>
                <w:color w:val="000000" w:themeColor="text1"/>
              </w:rPr>
              <w:t>Е</w:t>
            </w:r>
            <w:r>
              <w:rPr>
                <w:rFonts w:ascii="GHEA Grapalat" w:hAnsi="GHEA Grapalat" w:cstheme="minorBidi"/>
                <w:b/>
                <w:bCs/>
                <w:color w:val="000000" w:themeColor="text1"/>
                <w:lang w:val="hy-AM"/>
              </w:rPr>
              <w:t xml:space="preserve"> ТОПЛИВ</w:t>
            </w:r>
            <w:r>
              <w:rPr>
                <w:rFonts w:ascii="GHEA Grapalat" w:hAnsi="GHEA Grapalat" w:cstheme="minorBidi"/>
                <w:b/>
                <w:bCs/>
                <w:color w:val="000000" w:themeColor="text1"/>
              </w:rPr>
              <w:t>О</w:t>
            </w:r>
          </w:p>
        </w:tc>
      </w:tr>
    </w:tbl>
    <w:p w14:paraId="63951D41"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F8F6E80" w14:textId="1ED7F535" w:rsidR="00753E6E" w:rsidRPr="009044F1" w:rsidRDefault="00693101" w:rsidP="006B3371">
      <w:pPr>
        <w:widowControl w:val="0"/>
        <w:spacing w:after="160"/>
        <w:jc w:val="center"/>
        <w:rPr>
          <w:rFonts w:ascii="GHEA Grapalat" w:hAnsi="GHEA Grapalat" w:cs="Arial Armenian"/>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7C8EF4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34D51F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184E1E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7EFA10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F00D80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2E6BE8D2"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228035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416156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E3ED0C1"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DB3D87"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71E15518"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C8A6743"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4A864C3"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2E443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8FBAE5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5D5BC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A970FB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43270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3C933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DE8080F"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89FD1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BF4C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EF2081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2D86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95057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EFEDBC0"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2413FD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C3A4AD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3569F29"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D249513"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F77E80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60DEEC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F8EEB3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8E368EA" w14:textId="09864E05"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73CA6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BD567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6ABDCD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A43FF5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DA89C21" w14:textId="2F56F4B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4D06352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32FB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8DEBD4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40FB7D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A0B9CE0" w14:textId="4854EA6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8542A4">
        <w:rPr>
          <w:rFonts w:ascii="GHEA Grapalat" w:hAnsi="GHEA Grapalat"/>
          <w:sz w:val="24"/>
          <w:szCs w:val="24"/>
        </w:rPr>
        <w:t>запрос котировок</w:t>
      </w:r>
      <w:r w:rsidRPr="009044F1">
        <w:rPr>
          <w:rFonts w:ascii="GHEA Grapalat" w:hAnsi="GHEA Grapalat"/>
          <w:sz w:val="24"/>
          <w:szCs w:val="24"/>
        </w:rPr>
        <w:t>.</w:t>
      </w:r>
    </w:p>
    <w:p w14:paraId="6A8E0FF2" w14:textId="75010D71"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85C79" w:rsidRPr="00685C79">
        <w:rPr>
          <w:rFonts w:ascii="GHEA Grapalat" w:hAnsi="GHEA Grapalat"/>
          <w:sz w:val="24"/>
          <w:szCs w:val="24"/>
        </w:rPr>
        <w:t xml:space="preserve">РА, Ширакский </w:t>
      </w:r>
      <w:proofErr w:type="spellStart"/>
      <w:r w:rsidR="00685C79" w:rsidRPr="00685C79">
        <w:rPr>
          <w:rFonts w:ascii="GHEA Grapalat" w:hAnsi="GHEA Grapalat"/>
          <w:sz w:val="24"/>
          <w:szCs w:val="24"/>
        </w:rPr>
        <w:t>марз</w:t>
      </w:r>
      <w:proofErr w:type="spellEnd"/>
      <w:r w:rsidR="00685C79" w:rsidRPr="00685C79">
        <w:rPr>
          <w:rFonts w:ascii="GHEA Grapalat" w:hAnsi="GHEA Grapalat"/>
          <w:sz w:val="24"/>
          <w:szCs w:val="24"/>
        </w:rPr>
        <w:t xml:space="preserve">, г. </w:t>
      </w:r>
      <w:proofErr w:type="spellStart"/>
      <w:r w:rsidR="00685C79" w:rsidRPr="00685C79">
        <w:rPr>
          <w:rFonts w:ascii="GHEA Grapalat" w:hAnsi="GHEA Grapalat"/>
          <w:sz w:val="24"/>
          <w:szCs w:val="24"/>
        </w:rPr>
        <w:t>Маралик</w:t>
      </w:r>
      <w:proofErr w:type="spellEnd"/>
      <w:r w:rsidR="00685C79" w:rsidRPr="00685C79">
        <w:rPr>
          <w:rFonts w:ascii="GHEA Grapalat" w:hAnsi="GHEA Grapalat"/>
          <w:sz w:val="24"/>
          <w:szCs w:val="24"/>
        </w:rPr>
        <w:t xml:space="preserve">, </w:t>
      </w:r>
      <w:proofErr w:type="spellStart"/>
      <w:r w:rsidR="00685C79" w:rsidRPr="00685C79">
        <w:rPr>
          <w:rFonts w:ascii="GHEA Grapalat" w:hAnsi="GHEA Grapalat"/>
          <w:sz w:val="24"/>
          <w:szCs w:val="24"/>
        </w:rPr>
        <w:t>Мадатян</w:t>
      </w:r>
      <w:proofErr w:type="spellEnd"/>
      <w:r w:rsidR="00685C79" w:rsidRPr="00685C79">
        <w:rPr>
          <w:rFonts w:ascii="GHEA Grapalat" w:hAnsi="GHEA Grapalat"/>
          <w:sz w:val="24"/>
          <w:szCs w:val="24"/>
        </w:rPr>
        <w:t xml:space="preserve"> 1 /муниципалитет </w:t>
      </w:r>
      <w:proofErr w:type="gramStart"/>
      <w:r w:rsidR="00685C79" w:rsidRPr="00685C79">
        <w:rPr>
          <w:rFonts w:ascii="GHEA Grapalat" w:hAnsi="GHEA Grapalat"/>
          <w:sz w:val="24"/>
          <w:szCs w:val="24"/>
        </w:rPr>
        <w:t xml:space="preserve">Ани/ </w:t>
      </w:r>
      <w:r>
        <w:rPr>
          <w:rFonts w:ascii="GHEA Grapalat" w:hAnsi="GHEA Grapalat"/>
          <w:sz w:val="24"/>
          <w:szCs w:val="24"/>
        </w:rPr>
        <w:t>не</w:t>
      </w:r>
      <w:proofErr w:type="gramEnd"/>
      <w:r>
        <w:rPr>
          <w:rFonts w:ascii="GHEA Grapalat" w:hAnsi="GHEA Grapalat"/>
          <w:sz w:val="24"/>
          <w:szCs w:val="24"/>
        </w:rPr>
        <w:t xml:space="preserve"> позднее, чем "</w:t>
      </w:r>
      <w:r w:rsidR="00685C79" w:rsidRPr="00685C79">
        <w:rPr>
          <w:rFonts w:ascii="GHEA Grapalat" w:hAnsi="GHEA Grapalat"/>
          <w:sz w:val="24"/>
          <w:szCs w:val="24"/>
        </w:rPr>
        <w:t>15:00</w:t>
      </w:r>
      <w:r>
        <w:rPr>
          <w:rFonts w:ascii="GHEA Grapalat" w:hAnsi="GHEA Grapalat"/>
          <w:sz w:val="24"/>
          <w:szCs w:val="24"/>
        </w:rPr>
        <w:t>" часов "</w:t>
      </w:r>
      <w:r w:rsidR="00685C79" w:rsidRPr="00685C79">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7069732" w14:textId="18AA285C"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685C79">
        <w:rPr>
          <w:rFonts w:ascii="GHEA Grapalat" w:hAnsi="GHEA Grapalat"/>
          <w:sz w:val="24"/>
          <w:szCs w:val="24"/>
        </w:rPr>
        <w:t>Сатеник</w:t>
      </w:r>
      <w:proofErr w:type="spellEnd"/>
      <w:r w:rsidR="00685C79">
        <w:rPr>
          <w:rFonts w:ascii="GHEA Grapalat" w:hAnsi="GHEA Grapalat"/>
          <w:sz w:val="24"/>
          <w:szCs w:val="24"/>
        </w:rPr>
        <w:t xml:space="preserve"> </w:t>
      </w:r>
      <w:proofErr w:type="spellStart"/>
      <w:r w:rsidR="00685C79">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E342A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3814401"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11AC8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B96940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AB8A5EE"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8C284D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96DE1E0"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177F1EB3"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1"/>
        <w:t>7</w:t>
      </w:r>
      <w:r w:rsidR="005F25EF" w:rsidRPr="008E138A">
        <w:rPr>
          <w:rFonts w:ascii="GHEA Grapalat" w:hAnsi="GHEA Grapalat" w:cs="Sylfaen"/>
          <w:sz w:val="24"/>
          <w:szCs w:val="24"/>
        </w:rPr>
        <w:t>:</w:t>
      </w:r>
      <w:r w:rsidR="00932115" w:rsidRPr="008E138A">
        <w:t xml:space="preserve"> </w:t>
      </w:r>
    </w:p>
    <w:p w14:paraId="02C98815"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98D32E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8E783BA"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4B57F1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D96D6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46A5F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58D7C2" w14:textId="77777777" w:rsidR="0049655D" w:rsidRDefault="0049655D">
      <w:pPr>
        <w:rPr>
          <w:rFonts w:ascii="GHEA Grapalat" w:hAnsi="GHEA Grapalat"/>
          <w:b/>
        </w:rPr>
      </w:pPr>
    </w:p>
    <w:p w14:paraId="0D59F2B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EC103A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B6588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76F806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9E845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B4857B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5A24A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A3E0433"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833DBF6"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788A587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E71917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46EBDF3"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779D2F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9F36B5"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C1BD053"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13B428" w14:textId="355AACF8"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50246">
        <w:rPr>
          <w:rFonts w:ascii="GHEA Grapalat" w:hAnsi="GHEA Grapalat"/>
          <w:sz w:val="24"/>
          <w:szCs w:val="24"/>
        </w:rPr>
        <w:t>7</w:t>
      </w:r>
      <w:r w:rsidRPr="009044F1">
        <w:rPr>
          <w:rFonts w:ascii="GHEA Grapalat" w:hAnsi="GHEA Grapalat"/>
          <w:sz w:val="24"/>
          <w:szCs w:val="24"/>
        </w:rPr>
        <w:t>"-ый день в "</w:t>
      </w:r>
      <w:r w:rsidR="00650246">
        <w:rPr>
          <w:rFonts w:ascii="GHEA Grapalat" w:hAnsi="GHEA Grapalat"/>
          <w:sz w:val="24"/>
          <w:szCs w:val="24"/>
        </w:rPr>
        <w:t>15:00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68F31841"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0F65885"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15AEB7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AB59FB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BD516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7DE8A40C"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EA531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881DD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915197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7FA3CE"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40BBF60B" w14:textId="0EB79E55"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50246">
        <w:rPr>
          <w:rFonts w:ascii="GHEA Grapalat" w:hAnsi="GHEA Grapalat"/>
          <w:i w:val="0"/>
          <w:sz w:val="24"/>
          <w:szCs w:val="24"/>
        </w:rPr>
        <w:t>Центрального</w:t>
      </w:r>
      <w:r w:rsidR="00650246" w:rsidRPr="00F27F7F">
        <w:rPr>
          <w:rFonts w:ascii="GHEA Grapalat" w:hAnsi="GHEA Grapalat"/>
          <w:i w:val="0"/>
          <w:sz w:val="24"/>
          <w:szCs w:val="24"/>
        </w:rPr>
        <w:t xml:space="preserve"> банк</w:t>
      </w:r>
      <w:r w:rsidR="00650246">
        <w:rPr>
          <w:rFonts w:ascii="GHEA Grapalat" w:hAnsi="GHEA Grapalat"/>
          <w:i w:val="0"/>
          <w:sz w:val="24"/>
          <w:szCs w:val="24"/>
        </w:rPr>
        <w:t>а РА</w:t>
      </w:r>
      <w:r w:rsidR="00A01157">
        <w:rPr>
          <w:rFonts w:ascii="GHEA Grapalat" w:hAnsi="GHEA Grapalat"/>
          <w:i w:val="0"/>
          <w:sz w:val="24"/>
          <w:szCs w:val="24"/>
        </w:rPr>
        <w:t>.</w:t>
      </w:r>
    </w:p>
    <w:p w14:paraId="05DAE68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CA9D6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2D05B33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4EB9184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DE61B37"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FAECD4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05A41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373C5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B5DD86D"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A44C73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B9B0E8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6891575"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408D6D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26A57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FA671EA"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F6CF3F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1D7983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6F7D8F0"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D4A504B"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F736AC"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74F92DD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16606447"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F3C340"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4961E5B"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4E175410"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000BCD5"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67591B1B" w14:textId="77777777" w:rsidR="003822FA" w:rsidRDefault="003822FA" w:rsidP="00B46D58">
      <w:pPr>
        <w:widowControl w:val="0"/>
        <w:tabs>
          <w:tab w:val="left" w:pos="1276"/>
        </w:tabs>
        <w:spacing w:after="160"/>
        <w:ind w:firstLine="567"/>
        <w:jc w:val="both"/>
        <w:rPr>
          <w:rFonts w:ascii="GHEA Grapalat" w:hAnsi="GHEA Grapalat"/>
        </w:rPr>
      </w:pPr>
    </w:p>
    <w:p w14:paraId="6071D2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92E34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26165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7344254"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AE15CDE"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3B8C902"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30402F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BF2317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5F9DFB"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03C8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E5B3D15"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431EF4" w14:textId="77CB4431"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51D4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30745B1"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90962F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826FC32"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AA5C8CD"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50286C" w14:textId="610A4971" w:rsidR="000313A6" w:rsidRPr="009044F1" w:rsidRDefault="00AA0AD8" w:rsidP="00D51D4B">
      <w:pPr>
        <w:jc w:val="center"/>
        <w:rPr>
          <w:rFonts w:ascii="GHEA Grapalat" w:hAnsi="GHEA Grapalat" w:cs="Arial"/>
          <w:b/>
          <w:iCs/>
        </w:rPr>
      </w:pPr>
      <w:r w:rsidRPr="009044F1">
        <w:rPr>
          <w:rFonts w:ascii="GHEA Grapalat" w:hAnsi="GHEA Grapalat"/>
          <w:b/>
        </w:rPr>
        <w:t>9. ЗАКЛЮЧЕНИЕ ДОГОВОРА</w:t>
      </w:r>
    </w:p>
    <w:p w14:paraId="212B9DE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54E17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05A37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007BA5" w14:textId="77777777"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w:t>
      </w:r>
      <w:proofErr w:type="gramStart"/>
      <w:r w:rsidR="00BD587C" w:rsidRPr="00681C1F">
        <w:rPr>
          <w:rFonts w:ascii="GHEA Grapalat" w:hAnsi="GHEA Grapalat"/>
          <w:color w:val="000000" w:themeColor="text1"/>
        </w:rPr>
        <w:t xml:space="preserve">участник </w:t>
      </w:r>
      <w:r w:rsidR="00BD587C">
        <w:rPr>
          <w:rFonts w:ascii="GHEA Grapalat" w:hAnsi="GHEA Grapalat"/>
          <w:color w:val="000000" w:themeColor="text1"/>
        </w:rPr>
        <w:t xml:space="preserve"> после</w:t>
      </w:r>
      <w:proofErr w:type="gramEnd"/>
      <w:r w:rsidR="00BD587C">
        <w:rPr>
          <w:rFonts w:ascii="GHEA Grapalat" w:hAnsi="GHEA Grapalat"/>
          <w:color w:val="000000" w:themeColor="text1"/>
        </w:rPr>
        <w:t xml:space="preserve">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14:paraId="1D94404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73E8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08AEFD84"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C4072D1" w14:textId="62B057EE"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14:paraId="0F8188CE" w14:textId="277C2EC6"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776A083F"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9CB48AE"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5E21ED"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6B48497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F37B8FE" w14:textId="1FB6C98D"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B76C2" w:rsidRPr="005B76C2">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7C0C2DD"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0EDF818E" w14:textId="2E14DDAB"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5B76C2">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F79D03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AC3CE04"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04C34ACB"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53191155"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03BABD9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E07861F"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0694EC5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E1B2E75"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D22C5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FC3742" w14:textId="2CA56421"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 в случае иных заказчиков — на основании решения руководителя уполномоченного органа.</w:t>
      </w:r>
    </w:p>
    <w:p w14:paraId="76E0D2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9F8EF3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DFED68B"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479751A" w14:textId="77777777" w:rsidR="00C54730" w:rsidRPr="00182C2E" w:rsidRDefault="00C54730" w:rsidP="00C54730">
      <w:pPr>
        <w:jc w:val="center"/>
        <w:rPr>
          <w:rFonts w:ascii="GHEA Grapalat" w:hAnsi="GHEA Grapalat"/>
          <w:b/>
        </w:rPr>
      </w:pPr>
    </w:p>
    <w:p w14:paraId="028E41C9"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67E7F9B" w14:textId="77777777" w:rsidR="00C54730" w:rsidRPr="00182C2E" w:rsidRDefault="00C54730" w:rsidP="00C54730">
      <w:pPr>
        <w:jc w:val="center"/>
        <w:rPr>
          <w:rFonts w:ascii="GHEA Grapalat" w:hAnsi="GHEA Grapalat"/>
          <w:b/>
        </w:rPr>
      </w:pPr>
    </w:p>
    <w:p w14:paraId="5DF23101"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F4EE01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FF774F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534F4B26"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402D0CA"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B10A303"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4A6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8FCC9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4C91EA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2AA2A1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51D6F0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5391BA2"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AE6099E"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0BBE4D"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B9069E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E3B021C"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8CC9B15"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C661CD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46E38E1"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88ED79"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70B1DB6"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07FB88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ED775C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CE1F7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09B1A8F"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956CE79"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23BA86F" w14:textId="77777777" w:rsidR="00AE679C" w:rsidRPr="009044F1" w:rsidRDefault="00AE679C" w:rsidP="00B46D58">
      <w:pPr>
        <w:widowControl w:val="0"/>
        <w:spacing w:after="160"/>
        <w:jc w:val="center"/>
        <w:rPr>
          <w:rFonts w:ascii="GHEA Grapalat" w:hAnsi="GHEA Grapalat" w:cs="Sylfaen"/>
          <w:b/>
        </w:rPr>
      </w:pPr>
    </w:p>
    <w:p w14:paraId="25B9982C" w14:textId="77777777" w:rsidR="004373E3" w:rsidRDefault="004373E3" w:rsidP="00B46D58">
      <w:pPr>
        <w:rPr>
          <w:rFonts w:ascii="GHEA Grapalat" w:hAnsi="GHEA Grapalat"/>
          <w:b/>
        </w:rPr>
      </w:pPr>
      <w:r>
        <w:rPr>
          <w:rFonts w:ascii="GHEA Grapalat" w:hAnsi="GHEA Grapalat"/>
          <w:b/>
        </w:rPr>
        <w:br w:type="page"/>
      </w:r>
    </w:p>
    <w:p w14:paraId="5C0F8E6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BD6C4A8" w14:textId="77777777" w:rsidR="008842CE" w:rsidRPr="00374F4A" w:rsidRDefault="008842CE" w:rsidP="00B46D58">
      <w:pPr>
        <w:widowControl w:val="0"/>
        <w:spacing w:after="160"/>
        <w:jc w:val="center"/>
        <w:rPr>
          <w:rFonts w:ascii="GHEA Grapalat" w:hAnsi="GHEA Grapalat"/>
          <w:b/>
        </w:rPr>
      </w:pPr>
    </w:p>
    <w:p w14:paraId="5943468F" w14:textId="1E60630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42A4">
        <w:rPr>
          <w:rFonts w:ascii="GHEA Grapalat" w:hAnsi="GHEA Grapalat"/>
          <w:b/>
        </w:rPr>
        <w:t>ЗАПРОС КОТИРОВОК</w:t>
      </w:r>
    </w:p>
    <w:p w14:paraId="085DEFE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C9799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4A555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0B7FE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C21FB2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EAC15BA"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ACA5A4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0FF58014"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83F3A88"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CB5674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14:paraId="00A83E6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16EAC31"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DD0A52D"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85D7853" w14:textId="1A1FF4E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92982">
        <w:rPr>
          <w:rFonts w:ascii="GHEA Grapalat" w:hAnsi="GHEA Grapalat"/>
          <w:lang w:val="hy-AM"/>
        </w:rPr>
        <w:t>2/</w:t>
      </w:r>
      <w:r w:rsidR="00392982">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4DE053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7AA22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ABEBEA"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18654D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972687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51F8B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62B42A6"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4A8931A" w14:textId="77777777" w:rsidR="00ED59E0" w:rsidRDefault="00ED59E0" w:rsidP="00B46D58">
      <w:pPr>
        <w:widowControl w:val="0"/>
        <w:tabs>
          <w:tab w:val="left" w:pos="1134"/>
        </w:tabs>
        <w:spacing w:after="160"/>
        <w:ind w:firstLine="567"/>
        <w:jc w:val="both"/>
        <w:rPr>
          <w:rFonts w:ascii="GHEA Grapalat" w:hAnsi="GHEA Grapalat"/>
        </w:rPr>
      </w:pPr>
    </w:p>
    <w:p w14:paraId="22201A26" w14:textId="77777777" w:rsidR="00ED59E0" w:rsidRDefault="00ED59E0" w:rsidP="00B46D58">
      <w:pPr>
        <w:widowControl w:val="0"/>
        <w:tabs>
          <w:tab w:val="left" w:pos="1134"/>
        </w:tabs>
        <w:spacing w:after="160"/>
        <w:ind w:firstLine="567"/>
        <w:jc w:val="both"/>
        <w:rPr>
          <w:rFonts w:ascii="GHEA Grapalat" w:hAnsi="GHEA Grapalat"/>
        </w:rPr>
      </w:pPr>
    </w:p>
    <w:p w14:paraId="4497E524" w14:textId="77777777" w:rsidR="00ED59E0" w:rsidRPr="00E267E5" w:rsidRDefault="00ED59E0" w:rsidP="00B46D58">
      <w:pPr>
        <w:widowControl w:val="0"/>
        <w:tabs>
          <w:tab w:val="left" w:pos="1134"/>
        </w:tabs>
        <w:spacing w:after="160"/>
        <w:ind w:firstLine="567"/>
        <w:jc w:val="both"/>
        <w:rPr>
          <w:rFonts w:ascii="GHEA Grapalat" w:hAnsi="GHEA Grapalat"/>
        </w:rPr>
      </w:pPr>
    </w:p>
    <w:p w14:paraId="123E7EE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297422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FD2A58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F24ABB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72DCA37"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2C6B600"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2F51EB3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3510CD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1EEDA6AB"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0A963AF"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C9721C"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663493F2"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6CF673E"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0498AE15"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72DA93E6"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3BE6BBE3" w14:textId="77777777" w:rsidR="00392982" w:rsidRDefault="00392982" w:rsidP="00B46D58">
      <w:pPr>
        <w:pStyle w:val="norm"/>
        <w:widowControl w:val="0"/>
        <w:spacing w:after="160" w:line="240" w:lineRule="auto"/>
        <w:ind w:firstLine="284"/>
        <w:jc w:val="right"/>
        <w:rPr>
          <w:rFonts w:ascii="GHEA Grapalat" w:hAnsi="GHEA Grapalat"/>
          <w:b/>
          <w:sz w:val="24"/>
          <w:szCs w:val="24"/>
        </w:rPr>
      </w:pPr>
    </w:p>
    <w:p w14:paraId="4CDD936E" w14:textId="4668C1FC"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B6DC304" w14:textId="0C52552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607A7">
        <w:rPr>
          <w:rFonts w:ascii="GHEA Grapalat" w:hAnsi="GHEA Grapalat"/>
          <w:b/>
          <w:sz w:val="24"/>
          <w:szCs w:val="24"/>
        </w:rPr>
        <w:t>ШМАКТ-GHAPDzB-26/2</w:t>
      </w:r>
      <w:r w:rsidR="006132ED">
        <w:rPr>
          <w:rFonts w:ascii="GHEA Grapalat" w:hAnsi="GHEA Grapalat"/>
          <w:sz w:val="24"/>
          <w:szCs w:val="24"/>
        </w:rPr>
        <w:t>"</w:t>
      </w:r>
    </w:p>
    <w:p w14:paraId="6CDF6B68" w14:textId="77777777" w:rsidR="00B2572B" w:rsidRPr="00374F4A" w:rsidRDefault="00B2572B" w:rsidP="00B46D58">
      <w:pPr>
        <w:widowControl w:val="0"/>
        <w:spacing w:after="120"/>
        <w:jc w:val="center"/>
        <w:rPr>
          <w:rFonts w:ascii="GHEA Grapalat" w:hAnsi="GHEA Grapalat" w:cs="Sylfaen"/>
          <w:b/>
        </w:rPr>
      </w:pPr>
    </w:p>
    <w:p w14:paraId="522877D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589F460" w14:textId="403F6D75"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830D4">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8710A73" w14:textId="77777777" w:rsidR="00B2572B" w:rsidRPr="00374F4A" w:rsidRDefault="00B2572B" w:rsidP="00B46D58">
      <w:pPr>
        <w:widowControl w:val="0"/>
        <w:spacing w:after="120"/>
        <w:jc w:val="center"/>
        <w:rPr>
          <w:rFonts w:ascii="GHEA Grapalat" w:hAnsi="GHEA Grapalat"/>
        </w:rPr>
      </w:pPr>
    </w:p>
    <w:p w14:paraId="33AAB61E"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7197CA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7D018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3539FDA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C265397" w14:textId="41A821B8" w:rsidR="00374F4A" w:rsidRPr="00DA5EA0" w:rsidRDefault="00E830D4" w:rsidP="00E830D4">
      <w:pPr>
        <w:jc w:val="both"/>
        <w:rPr>
          <w:rFonts w:ascii="GHEA Grapalat" w:hAnsi="GHEA Grapalat"/>
        </w:rPr>
      </w:pPr>
      <w:r>
        <w:rPr>
          <w:rFonts w:ascii="GHEA Grapalat" w:hAnsi="GHEA Grapalat"/>
          <w:i/>
        </w:rPr>
        <w:t xml:space="preserve">&lt;&lt;Коммунальное хозяйство Ани&gt;&gt; общины Ани, Ширакский </w:t>
      </w:r>
      <w:proofErr w:type="spellStart"/>
      <w:r>
        <w:rPr>
          <w:rFonts w:ascii="GHEA Grapalat" w:hAnsi="GHEA Grapalat"/>
          <w:i/>
        </w:rPr>
        <w:t>марз</w:t>
      </w:r>
      <w:proofErr w:type="spellEnd"/>
      <w:r>
        <w:rPr>
          <w:rFonts w:ascii="GHEA Grapalat" w:hAnsi="GHEA Grapalat"/>
          <w:i/>
        </w:rPr>
        <w:t>, Республика Армения</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2607A7">
        <w:rPr>
          <w:rFonts w:ascii="GHEA Grapalat" w:hAnsi="GHEA Grapalat"/>
        </w:rPr>
        <w:t>ШМАКТ-GHAPDzB-26/2</w:t>
      </w:r>
      <w:r w:rsidR="006132ED">
        <w:rPr>
          <w:rFonts w:ascii="GHEA Grapalat" w:hAnsi="GHEA Grapalat"/>
        </w:rPr>
        <w:t>"</w:t>
      </w:r>
      <w:r>
        <w:rPr>
          <w:rFonts w:ascii="GHEA Grapalat" w:hAnsi="GHEA Grapalat"/>
        </w:rPr>
        <w:t xml:space="preserve"> </w:t>
      </w:r>
      <w:r w:rsidR="005B5FED">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5617CE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8019AD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09DD351"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1C0A08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8570BB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4E69FDCB"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A05E311"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EE4F96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1412343" w14:textId="77777777" w:rsidR="00B138F3" w:rsidRDefault="00B138F3" w:rsidP="00B46D58">
      <w:pPr>
        <w:jc w:val="both"/>
        <w:rPr>
          <w:rFonts w:ascii="GHEA Grapalat" w:hAnsi="GHEA Grapalat"/>
        </w:rPr>
      </w:pPr>
    </w:p>
    <w:p w14:paraId="7AF28D5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6243D4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750D44A" w14:textId="77777777" w:rsidR="00B138F3" w:rsidRDefault="00B138F3" w:rsidP="00F96993">
      <w:pPr>
        <w:jc w:val="both"/>
        <w:rPr>
          <w:rFonts w:ascii="GHEA Grapalat" w:hAnsi="GHEA Grapalat"/>
        </w:rPr>
      </w:pPr>
    </w:p>
    <w:p w14:paraId="72ED1DD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9F47E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2955D2E" w14:textId="77777777" w:rsidR="00B16483" w:rsidRDefault="00B16483" w:rsidP="00F96993">
      <w:pPr>
        <w:jc w:val="both"/>
        <w:rPr>
          <w:rFonts w:ascii="GHEA Grapalat" w:hAnsi="GHEA Grapalat"/>
          <w:sz w:val="18"/>
          <w:szCs w:val="18"/>
        </w:rPr>
      </w:pPr>
    </w:p>
    <w:p w14:paraId="27246A6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B12D03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BCA2C1D" w14:textId="77777777" w:rsidR="00B16483" w:rsidRPr="00D3436F" w:rsidRDefault="00B16483" w:rsidP="00B16483">
      <w:pPr>
        <w:tabs>
          <w:tab w:val="left" w:pos="7371"/>
        </w:tabs>
        <w:spacing w:after="160"/>
        <w:ind w:left="3544" w:firstLine="3"/>
        <w:jc w:val="both"/>
        <w:rPr>
          <w:rFonts w:ascii="GHEA Grapalat" w:hAnsi="GHEA Grapalat"/>
          <w:sz w:val="16"/>
        </w:rPr>
      </w:pPr>
    </w:p>
    <w:p w14:paraId="760B2A7A"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569714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92B541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E4598AC"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7EFEDFAA" w14:textId="77777777" w:rsidR="009E1F0A" w:rsidRPr="004F23CF" w:rsidRDefault="009E1F0A" w:rsidP="009E1F0A">
      <w:pPr>
        <w:rPr>
          <w:rFonts w:ascii="GHEA Grapalat" w:hAnsi="GHEA Grapalat"/>
          <w:i/>
          <w:sz w:val="16"/>
          <w:vertAlign w:val="superscript"/>
          <w:lang w:val="es-ES"/>
        </w:rPr>
      </w:pPr>
    </w:p>
    <w:p w14:paraId="12D76D3A" w14:textId="469060FC"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8542A4">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2607A7">
        <w:rPr>
          <w:rFonts w:ascii="GHEA Grapalat" w:hAnsi="GHEA Grapalat"/>
        </w:rPr>
        <w:t>ШМАКТ-GHAPDzB-26/2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D86164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4C114ADA"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E717BB7" w14:textId="1FD3FBF2"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2607A7">
        <w:rPr>
          <w:rFonts w:ascii="GHEA Grapalat" w:hAnsi="GHEA Grapalat"/>
        </w:rPr>
        <w:t>ШМАКТ-GHAPDzB-26/2</w:t>
      </w:r>
      <w:r w:rsidRPr="00AF791F">
        <w:rPr>
          <w:rFonts w:ascii="GHEA Grapalat" w:hAnsi="GHEA Grapalat"/>
        </w:rPr>
        <w:t>"*</w:t>
      </w:r>
    </w:p>
    <w:p w14:paraId="72A3F23F"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169141C4" w14:textId="7F29D1BF"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542A4">
        <w:rPr>
          <w:rFonts w:ascii="GHEA Grapalat" w:hAnsi="GHEA Grapalat"/>
        </w:rPr>
        <w:t>запрос котировок</w:t>
      </w:r>
      <w:r>
        <w:rPr>
          <w:rFonts w:ascii="GHEA Grapalat" w:hAnsi="GHEA Grapalat"/>
        </w:rPr>
        <w:t xml:space="preserve"> случая     одновременного </w:t>
      </w:r>
    </w:p>
    <w:p w14:paraId="5D94BED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691DC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1A7806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1F5E2F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110AE4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7FB2C31"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9DB2F71"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8B7BB2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B936405"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0070C4AD" w14:textId="77777777" w:rsidR="00923711" w:rsidRDefault="00923711">
      <w:pPr>
        <w:rPr>
          <w:rFonts w:ascii="GHEA Grapalat" w:hAnsi="GHEA Grapalat"/>
        </w:rPr>
      </w:pPr>
    </w:p>
    <w:p w14:paraId="0135BE73" w14:textId="77777777" w:rsidR="00110534" w:rsidRDefault="00F36AD3" w:rsidP="00B46D58">
      <w:pPr>
        <w:jc w:val="both"/>
        <w:rPr>
          <w:rFonts w:ascii="GHEA Grapalat" w:hAnsi="GHEA Grapalat"/>
        </w:rPr>
      </w:pPr>
      <w:r>
        <w:rPr>
          <w:rFonts w:ascii="GHEA Grapalat" w:hAnsi="GHEA Grapalat"/>
        </w:rPr>
        <w:t xml:space="preserve"> </w:t>
      </w:r>
    </w:p>
    <w:p w14:paraId="05D7EB98"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4775CC7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D31E32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DE4C59B" w14:textId="77777777" w:rsidR="00F855BB" w:rsidRDefault="00F855BB" w:rsidP="00B46D58">
      <w:pPr>
        <w:tabs>
          <w:tab w:val="left" w:pos="7371"/>
        </w:tabs>
        <w:spacing w:after="160"/>
        <w:ind w:left="3544" w:firstLine="3"/>
        <w:jc w:val="both"/>
        <w:rPr>
          <w:rFonts w:ascii="GHEA Grapalat" w:hAnsi="GHEA Grapalat"/>
          <w:sz w:val="16"/>
          <w:lang w:val="hy-AM"/>
        </w:rPr>
      </w:pPr>
    </w:p>
    <w:p w14:paraId="5C7DB51B"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D99B8EE" w14:textId="77777777" w:rsidR="006B3E56" w:rsidRPr="00D3436F" w:rsidRDefault="006B3E56" w:rsidP="00B46D58">
      <w:pPr>
        <w:tabs>
          <w:tab w:val="left" w:pos="7371"/>
        </w:tabs>
        <w:spacing w:after="160"/>
        <w:ind w:left="3544" w:firstLine="3"/>
        <w:jc w:val="both"/>
        <w:rPr>
          <w:rFonts w:ascii="GHEA Grapalat" w:hAnsi="GHEA Grapalat"/>
          <w:sz w:val="16"/>
        </w:rPr>
      </w:pPr>
    </w:p>
    <w:p w14:paraId="6D58606B" w14:textId="77777777" w:rsidR="006B3E56" w:rsidRPr="00770B03" w:rsidRDefault="006B3E56" w:rsidP="00B46D58">
      <w:pPr>
        <w:tabs>
          <w:tab w:val="left" w:pos="7371"/>
        </w:tabs>
        <w:spacing w:after="160"/>
        <w:ind w:left="3544" w:firstLine="3"/>
        <w:jc w:val="both"/>
        <w:rPr>
          <w:rFonts w:ascii="GHEA Grapalat" w:hAnsi="GHEA Grapalat"/>
          <w:sz w:val="16"/>
        </w:rPr>
      </w:pPr>
    </w:p>
    <w:p w14:paraId="7277E08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BED9E64"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5E24C3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59233B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4D5EE1C" w14:textId="77777777" w:rsidR="00123294" w:rsidRDefault="00123294" w:rsidP="00B46D58">
      <w:pPr>
        <w:rPr>
          <w:rFonts w:ascii="GHEA Grapalat" w:hAnsi="GHEA Grapalat"/>
          <w:b/>
        </w:rPr>
      </w:pPr>
      <w:r>
        <w:rPr>
          <w:rFonts w:ascii="GHEA Grapalat" w:hAnsi="GHEA Grapalat"/>
          <w:b/>
        </w:rPr>
        <w:br w:type="page"/>
      </w:r>
    </w:p>
    <w:p w14:paraId="5E1C75B9" w14:textId="77777777" w:rsidR="00B048B2" w:rsidRDefault="00B048B2" w:rsidP="00B46D58">
      <w:pPr>
        <w:rPr>
          <w:rFonts w:ascii="GHEA Grapalat" w:hAnsi="GHEA Grapalat"/>
          <w:b/>
        </w:rPr>
      </w:pPr>
    </w:p>
    <w:p w14:paraId="04DD13FA"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0540229" w14:textId="07E926FB"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607A7">
        <w:rPr>
          <w:rFonts w:ascii="GHEA Grapalat" w:hAnsi="GHEA Grapalat"/>
          <w:b/>
          <w:sz w:val="24"/>
          <w:szCs w:val="24"/>
        </w:rPr>
        <w:t>ШМАКТ-GHAPDzB-26/2</w:t>
      </w:r>
      <w:r>
        <w:rPr>
          <w:rFonts w:ascii="GHEA Grapalat" w:hAnsi="GHEA Grapalat"/>
          <w:b/>
          <w:sz w:val="24"/>
          <w:szCs w:val="24"/>
        </w:rPr>
        <w:t>"</w:t>
      </w:r>
      <w:r>
        <w:rPr>
          <w:rStyle w:val="FootnoteReference"/>
          <w:rFonts w:ascii="GHEA Grapalat" w:hAnsi="GHEA Grapalat"/>
          <w:b/>
          <w:sz w:val="24"/>
          <w:szCs w:val="24"/>
        </w:rPr>
        <w:footnoteReference w:customMarkFollows="1" w:id="4"/>
        <w:t>*</w:t>
      </w:r>
    </w:p>
    <w:p w14:paraId="21E3BC68" w14:textId="77777777" w:rsidR="00D043C1" w:rsidRPr="009044F1" w:rsidRDefault="00D043C1" w:rsidP="00D043C1">
      <w:pPr>
        <w:widowControl w:val="0"/>
        <w:spacing w:after="160"/>
        <w:ind w:left="567" w:right="565"/>
        <w:jc w:val="center"/>
        <w:rPr>
          <w:rFonts w:ascii="GHEA Grapalat" w:hAnsi="GHEA Grapalat"/>
          <w:b/>
        </w:rPr>
      </w:pPr>
    </w:p>
    <w:p w14:paraId="38BFAFA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CC1A92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C82113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4DAFD4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2032D97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9CD9A2C" w14:textId="25198EB1"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2607A7">
        <w:rPr>
          <w:rFonts w:ascii="GHEA Grapalat" w:hAnsi="GHEA Grapalat"/>
        </w:rPr>
        <w:t>ШМАКТ-GHAPDzB-26/2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FD88D3E" w14:textId="77777777" w:rsidTr="00FF3F2A">
        <w:tc>
          <w:tcPr>
            <w:tcW w:w="1042" w:type="dxa"/>
            <w:vMerge w:val="restart"/>
            <w:vAlign w:val="center"/>
          </w:tcPr>
          <w:p w14:paraId="3FA0720F" w14:textId="77777777" w:rsidR="00EE1022" w:rsidRDefault="00EE1022" w:rsidP="00FF3F2A">
            <w:pPr>
              <w:widowControl w:val="0"/>
              <w:jc w:val="center"/>
              <w:rPr>
                <w:rFonts w:ascii="GHEA Grapalat" w:hAnsi="GHEA Grapalat"/>
                <w:b/>
                <w:sz w:val="20"/>
                <w:szCs w:val="20"/>
              </w:rPr>
            </w:pPr>
          </w:p>
          <w:p w14:paraId="09448EC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6254B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5115448" w14:textId="77777777" w:rsidTr="000811C1">
        <w:trPr>
          <w:trHeight w:val="696"/>
        </w:trPr>
        <w:tc>
          <w:tcPr>
            <w:tcW w:w="1042" w:type="dxa"/>
            <w:vMerge/>
            <w:vAlign w:val="center"/>
          </w:tcPr>
          <w:p w14:paraId="31AF8B12"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676FBA5"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DA0B51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94F3BF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FBD71EB"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1C7F46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EF7D77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014C07F8" w14:textId="77777777" w:rsidTr="00FF3F2A">
        <w:tc>
          <w:tcPr>
            <w:tcW w:w="1042" w:type="dxa"/>
          </w:tcPr>
          <w:p w14:paraId="34DB318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807430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9A37E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049D9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2C1B072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3EE1FF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5320F1D1" w14:textId="77777777" w:rsidTr="00FF3F2A">
        <w:tc>
          <w:tcPr>
            <w:tcW w:w="1042" w:type="dxa"/>
          </w:tcPr>
          <w:p w14:paraId="5CDA570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F49D8F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F15B28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E6FD33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306D8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8B8C316"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4A76AA63" w14:textId="77777777" w:rsidTr="00FF3F2A">
        <w:tc>
          <w:tcPr>
            <w:tcW w:w="1042" w:type="dxa"/>
          </w:tcPr>
          <w:p w14:paraId="31E9BC1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6EE0832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361585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2C0C06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7A2E6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F7DDC3B"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4573619F" w14:textId="77777777" w:rsidR="00D043C1" w:rsidRDefault="00D043C1" w:rsidP="00D043C1">
      <w:pPr>
        <w:widowControl w:val="0"/>
        <w:tabs>
          <w:tab w:val="left" w:pos="6804"/>
        </w:tabs>
        <w:jc w:val="center"/>
        <w:rPr>
          <w:rFonts w:ascii="GHEA Grapalat" w:hAnsi="GHEA Grapalat"/>
          <w:lang w:val="en-US"/>
        </w:rPr>
      </w:pPr>
    </w:p>
    <w:p w14:paraId="7674D970"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BC6A53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EBDB8E8" w14:textId="77777777" w:rsidR="00D043C1" w:rsidRPr="008875C7" w:rsidRDefault="00D043C1" w:rsidP="00D043C1">
      <w:pPr>
        <w:widowControl w:val="0"/>
        <w:spacing w:after="160"/>
        <w:jc w:val="right"/>
        <w:rPr>
          <w:rFonts w:ascii="GHEA Grapalat" w:hAnsi="GHEA Grapalat"/>
        </w:rPr>
      </w:pPr>
    </w:p>
    <w:p w14:paraId="1F6B421F"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0D46EAF" w14:textId="77777777" w:rsidR="00D043C1" w:rsidRDefault="00D043C1" w:rsidP="00D043C1">
      <w:pPr>
        <w:rPr>
          <w:rFonts w:ascii="GHEA Grapalat" w:hAnsi="GHEA Grapalat"/>
        </w:rPr>
      </w:pPr>
      <w:r>
        <w:rPr>
          <w:rFonts w:ascii="GHEA Grapalat" w:hAnsi="GHEA Grapalat"/>
        </w:rPr>
        <w:br w:type="page"/>
      </w:r>
    </w:p>
    <w:p w14:paraId="20A71E18"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463A5590" w14:textId="2E89B2AC"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8542A4">
        <w:rPr>
          <w:rFonts w:ascii="GHEA Grapalat" w:hAnsi="GHEA Grapalat"/>
          <w:b/>
        </w:rPr>
        <w:t>запрос котировок</w:t>
      </w:r>
    </w:p>
    <w:p w14:paraId="46F13CCB" w14:textId="3BC11739"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2607A7">
        <w:rPr>
          <w:rFonts w:ascii="GHEA Grapalat" w:hAnsi="GHEA Grapalat"/>
          <w:b/>
          <w:sz w:val="24"/>
          <w:szCs w:val="24"/>
        </w:rPr>
        <w:t>ШМАКТ-GHAPDzB-26/2</w:t>
      </w:r>
      <w:r>
        <w:rPr>
          <w:rFonts w:ascii="GHEA Grapalat" w:hAnsi="GHEA Grapalat"/>
          <w:b/>
          <w:sz w:val="24"/>
          <w:szCs w:val="24"/>
        </w:rPr>
        <w:t>"</w:t>
      </w:r>
    </w:p>
    <w:p w14:paraId="2FB61C87" w14:textId="77777777" w:rsidR="00F016A2" w:rsidRDefault="00F016A2">
      <w:pPr>
        <w:rPr>
          <w:rFonts w:ascii="GHEA Grapalat" w:hAnsi="GHEA Grapalat"/>
          <w:b/>
        </w:rPr>
      </w:pPr>
    </w:p>
    <w:p w14:paraId="7871264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7D67DB0"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6AA08135" w14:textId="77777777" w:rsidR="00F016A2" w:rsidRPr="00ED3A13" w:rsidRDefault="00F016A2" w:rsidP="00F016A2">
      <w:pPr>
        <w:ind w:left="360" w:hanging="360"/>
        <w:jc w:val="center"/>
        <w:rPr>
          <w:rFonts w:ascii="GHEA Grapalat" w:eastAsia="GHEA Grapalat" w:hAnsi="GHEA Grapalat" w:cs="GHEA Grapalat"/>
          <w:b/>
        </w:rPr>
      </w:pPr>
    </w:p>
    <w:p w14:paraId="2A89B7E8"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060F71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2E9C38A" w14:textId="77777777" w:rsidTr="006D2CDF">
        <w:tc>
          <w:tcPr>
            <w:tcW w:w="2836" w:type="dxa"/>
            <w:shd w:val="clear" w:color="auto" w:fill="D9E2F3"/>
            <w:vAlign w:val="center"/>
          </w:tcPr>
          <w:p w14:paraId="22F486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DE5E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422416" w14:textId="77777777" w:rsidTr="006D2CDF">
        <w:tc>
          <w:tcPr>
            <w:tcW w:w="2836" w:type="dxa"/>
            <w:shd w:val="clear" w:color="auto" w:fill="D9E2F3"/>
            <w:vAlign w:val="center"/>
          </w:tcPr>
          <w:p w14:paraId="5CFF3FA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739BE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4EACE3" w14:textId="77777777" w:rsidTr="006D2CDF">
        <w:tc>
          <w:tcPr>
            <w:tcW w:w="2836" w:type="dxa"/>
            <w:shd w:val="clear" w:color="auto" w:fill="D9E2F3"/>
            <w:vAlign w:val="center"/>
          </w:tcPr>
          <w:p w14:paraId="3D6F22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785B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24FEA" w14:textId="77777777" w:rsidTr="006D2CDF">
        <w:tc>
          <w:tcPr>
            <w:tcW w:w="2836" w:type="dxa"/>
            <w:shd w:val="clear" w:color="auto" w:fill="D9E2F3"/>
            <w:vAlign w:val="center"/>
          </w:tcPr>
          <w:p w14:paraId="7C4B24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BE91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A8291B" w14:textId="77777777" w:rsidTr="006D2CDF">
        <w:tc>
          <w:tcPr>
            <w:tcW w:w="2836" w:type="dxa"/>
            <w:shd w:val="clear" w:color="auto" w:fill="D9E2F3"/>
            <w:vAlign w:val="center"/>
          </w:tcPr>
          <w:p w14:paraId="7550B54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344817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BB90D2" w14:textId="77777777" w:rsidTr="006D2CDF">
        <w:tc>
          <w:tcPr>
            <w:tcW w:w="2836" w:type="dxa"/>
            <w:shd w:val="clear" w:color="auto" w:fill="D9E2F3"/>
            <w:vAlign w:val="center"/>
          </w:tcPr>
          <w:p w14:paraId="6A3DC82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35383E"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707D8C6" w14:textId="77777777" w:rsidTr="006D2CDF">
        <w:tc>
          <w:tcPr>
            <w:tcW w:w="2836" w:type="dxa"/>
            <w:shd w:val="clear" w:color="auto" w:fill="D9E2F3"/>
            <w:vAlign w:val="center"/>
          </w:tcPr>
          <w:p w14:paraId="11AF8A27"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653C70C"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313ED5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6EC5BEA" w14:textId="77777777" w:rsidTr="006D2CDF">
        <w:tc>
          <w:tcPr>
            <w:tcW w:w="2835" w:type="dxa"/>
            <w:shd w:val="clear" w:color="auto" w:fill="D9E2F3"/>
            <w:vAlign w:val="center"/>
          </w:tcPr>
          <w:p w14:paraId="5E85BC8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B9FA7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305607" w14:textId="77777777" w:rsidTr="006D2CDF">
        <w:trPr>
          <w:trHeight w:val="1487"/>
        </w:trPr>
        <w:tc>
          <w:tcPr>
            <w:tcW w:w="2835" w:type="dxa"/>
            <w:shd w:val="clear" w:color="auto" w:fill="D9E2F3"/>
            <w:vAlign w:val="center"/>
          </w:tcPr>
          <w:p w14:paraId="748EE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9F1A414" w14:textId="77777777" w:rsidR="00F016A2" w:rsidRPr="00FD1EE4" w:rsidRDefault="00F016A2" w:rsidP="006D2CDF">
            <w:pPr>
              <w:spacing w:before="240" w:after="240"/>
              <w:rPr>
                <w:rFonts w:ascii="GHEA Grapalat" w:eastAsia="GHEA Grapalat" w:hAnsi="GHEA Grapalat" w:cs="GHEA Grapalat"/>
              </w:rPr>
            </w:pPr>
          </w:p>
        </w:tc>
      </w:tr>
    </w:tbl>
    <w:p w14:paraId="77611E4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92300F7" w14:textId="77777777" w:rsidTr="006D2CDF">
        <w:tc>
          <w:tcPr>
            <w:tcW w:w="2835" w:type="dxa"/>
            <w:shd w:val="clear" w:color="auto" w:fill="D9E2F3"/>
            <w:vAlign w:val="center"/>
          </w:tcPr>
          <w:p w14:paraId="63D4BFB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CCF6B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D940D3" w14:textId="77777777" w:rsidTr="006D2CDF">
        <w:tc>
          <w:tcPr>
            <w:tcW w:w="2835" w:type="dxa"/>
            <w:shd w:val="clear" w:color="auto" w:fill="D9E2F3"/>
            <w:vAlign w:val="center"/>
          </w:tcPr>
          <w:p w14:paraId="6EE8B5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8FC0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404D3D" w14:textId="77777777" w:rsidTr="006D2CDF">
        <w:tc>
          <w:tcPr>
            <w:tcW w:w="2835" w:type="dxa"/>
            <w:shd w:val="clear" w:color="auto" w:fill="D9E2F3"/>
            <w:vAlign w:val="center"/>
          </w:tcPr>
          <w:p w14:paraId="0A98B366"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F27143E" w14:textId="77777777" w:rsidR="00F016A2" w:rsidRPr="00FD1EE4" w:rsidRDefault="00F016A2" w:rsidP="006D2CDF">
            <w:pPr>
              <w:spacing w:before="240" w:after="240"/>
              <w:rPr>
                <w:rFonts w:ascii="GHEA Grapalat" w:eastAsia="GHEA Grapalat" w:hAnsi="GHEA Grapalat" w:cs="GHEA Grapalat"/>
              </w:rPr>
            </w:pPr>
          </w:p>
        </w:tc>
      </w:tr>
    </w:tbl>
    <w:p w14:paraId="72DFF845" w14:textId="77777777" w:rsidR="00F016A2" w:rsidRPr="00FD1EE4" w:rsidRDefault="00F016A2" w:rsidP="00F016A2">
      <w:pPr>
        <w:rPr>
          <w:rFonts w:ascii="GHEA Grapalat" w:eastAsia="GHEA Grapalat" w:hAnsi="GHEA Grapalat" w:cs="GHEA Grapalat"/>
        </w:rPr>
      </w:pPr>
    </w:p>
    <w:p w14:paraId="15446A7A"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7CB58416"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5A9941EB"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EF09506" w14:textId="77777777" w:rsidTr="006D2CDF">
        <w:tc>
          <w:tcPr>
            <w:tcW w:w="2835" w:type="dxa"/>
            <w:shd w:val="clear" w:color="auto" w:fill="D9E2F3"/>
            <w:vAlign w:val="center"/>
          </w:tcPr>
          <w:p w14:paraId="4482AD03"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43421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6B67E" w14:textId="77777777" w:rsidTr="006D2CDF">
        <w:tc>
          <w:tcPr>
            <w:tcW w:w="2835" w:type="dxa"/>
            <w:shd w:val="clear" w:color="auto" w:fill="D9E2F3"/>
            <w:vAlign w:val="center"/>
          </w:tcPr>
          <w:p w14:paraId="2E91CF6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ACECCE2" w14:textId="77777777" w:rsidR="00F016A2" w:rsidRPr="00FD1EE4" w:rsidRDefault="00F016A2" w:rsidP="006D2CDF">
            <w:pPr>
              <w:spacing w:before="240" w:after="240"/>
              <w:rPr>
                <w:rFonts w:ascii="GHEA Grapalat" w:eastAsia="GHEA Grapalat" w:hAnsi="GHEA Grapalat" w:cs="GHEA Grapalat"/>
              </w:rPr>
            </w:pPr>
          </w:p>
        </w:tc>
      </w:tr>
    </w:tbl>
    <w:p w14:paraId="62E3E90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672AD70" w14:textId="77777777" w:rsidTr="006D2CDF">
        <w:tc>
          <w:tcPr>
            <w:tcW w:w="2835" w:type="dxa"/>
            <w:shd w:val="clear" w:color="auto" w:fill="D9E2F3"/>
            <w:vAlign w:val="center"/>
          </w:tcPr>
          <w:p w14:paraId="5C7053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C2F87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267866" w14:textId="77777777" w:rsidTr="006D2CDF">
        <w:tc>
          <w:tcPr>
            <w:tcW w:w="2835" w:type="dxa"/>
            <w:shd w:val="clear" w:color="auto" w:fill="D9E2F3"/>
            <w:vAlign w:val="center"/>
          </w:tcPr>
          <w:p w14:paraId="187470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61B8E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F25846" w14:textId="77777777" w:rsidTr="006D2CDF">
        <w:tc>
          <w:tcPr>
            <w:tcW w:w="2835" w:type="dxa"/>
            <w:shd w:val="clear" w:color="auto" w:fill="D9E2F3"/>
            <w:vAlign w:val="center"/>
          </w:tcPr>
          <w:p w14:paraId="20E5A07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44902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EDE509" w14:textId="77777777" w:rsidTr="006D2CDF">
        <w:tc>
          <w:tcPr>
            <w:tcW w:w="2835" w:type="dxa"/>
            <w:shd w:val="clear" w:color="auto" w:fill="D9E2F3"/>
            <w:vAlign w:val="center"/>
          </w:tcPr>
          <w:p w14:paraId="2F3132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D6B0D6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BAA7D0" w14:textId="77777777" w:rsidTr="006D2CDF">
        <w:tc>
          <w:tcPr>
            <w:tcW w:w="2835" w:type="dxa"/>
            <w:shd w:val="clear" w:color="auto" w:fill="D9E2F3"/>
            <w:vAlign w:val="center"/>
          </w:tcPr>
          <w:p w14:paraId="6778621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057BB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942475" w14:textId="77777777" w:rsidTr="006D2CDF">
        <w:trPr>
          <w:trHeight w:val="1361"/>
        </w:trPr>
        <w:tc>
          <w:tcPr>
            <w:tcW w:w="2835" w:type="dxa"/>
            <w:shd w:val="clear" w:color="auto" w:fill="D9E2F3"/>
            <w:vAlign w:val="center"/>
          </w:tcPr>
          <w:p w14:paraId="63C49AA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086E96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291D91" w14:textId="77777777" w:rsidTr="006D2CDF">
        <w:tc>
          <w:tcPr>
            <w:tcW w:w="2835" w:type="dxa"/>
            <w:shd w:val="clear" w:color="auto" w:fill="D9E2F3"/>
            <w:vAlign w:val="center"/>
          </w:tcPr>
          <w:p w14:paraId="6F47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D0DCAC8" w14:textId="77777777" w:rsidR="00F016A2" w:rsidRPr="00FD1EE4" w:rsidRDefault="00F016A2" w:rsidP="006D2CDF">
            <w:pPr>
              <w:spacing w:before="240" w:after="240"/>
              <w:rPr>
                <w:rFonts w:ascii="GHEA Grapalat" w:eastAsia="GHEA Grapalat" w:hAnsi="GHEA Grapalat" w:cs="GHEA Grapalat"/>
              </w:rPr>
            </w:pPr>
          </w:p>
        </w:tc>
      </w:tr>
    </w:tbl>
    <w:p w14:paraId="05602563"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635D477" w14:textId="77777777" w:rsidTr="006D2CDF">
        <w:tc>
          <w:tcPr>
            <w:tcW w:w="2836" w:type="dxa"/>
            <w:shd w:val="clear" w:color="auto" w:fill="D9E2F3"/>
            <w:vAlign w:val="center"/>
          </w:tcPr>
          <w:p w14:paraId="5486F50B"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739C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5C4229" w14:textId="77777777" w:rsidTr="006D2CDF">
        <w:tc>
          <w:tcPr>
            <w:tcW w:w="2836" w:type="dxa"/>
            <w:shd w:val="clear" w:color="auto" w:fill="D9E2F3"/>
            <w:vAlign w:val="center"/>
          </w:tcPr>
          <w:p w14:paraId="3A24D935"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2ADA963"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B47FA5B"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562F53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065FC0C"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383339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9A80273" w14:textId="77777777" w:rsidTr="006D2CDF">
        <w:tc>
          <w:tcPr>
            <w:tcW w:w="2837" w:type="dxa"/>
            <w:shd w:val="clear" w:color="auto" w:fill="D9E2F3"/>
            <w:vAlign w:val="center"/>
          </w:tcPr>
          <w:p w14:paraId="1B603D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62D79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75A229" w14:textId="77777777" w:rsidTr="006D2CDF">
        <w:tc>
          <w:tcPr>
            <w:tcW w:w="2837" w:type="dxa"/>
            <w:shd w:val="clear" w:color="auto" w:fill="D9E2F3"/>
            <w:vAlign w:val="center"/>
          </w:tcPr>
          <w:p w14:paraId="2D72CB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7EFD9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BD4C9C" w14:textId="77777777" w:rsidTr="006D2CDF">
        <w:tc>
          <w:tcPr>
            <w:tcW w:w="2837" w:type="dxa"/>
            <w:shd w:val="clear" w:color="auto" w:fill="D9E2F3"/>
            <w:vAlign w:val="center"/>
          </w:tcPr>
          <w:p w14:paraId="36DADE2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886C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CCFDB9" w14:textId="77777777" w:rsidTr="006D2CDF">
        <w:tc>
          <w:tcPr>
            <w:tcW w:w="2837" w:type="dxa"/>
            <w:shd w:val="clear" w:color="auto" w:fill="D9E2F3"/>
            <w:vAlign w:val="center"/>
          </w:tcPr>
          <w:p w14:paraId="4230E5D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8EF76BF"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5AB7C51"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92E9B4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2348C43" w14:textId="77777777" w:rsidTr="006D2CDF">
        <w:tc>
          <w:tcPr>
            <w:tcW w:w="2837" w:type="dxa"/>
            <w:shd w:val="clear" w:color="auto" w:fill="D9E2F3"/>
            <w:vAlign w:val="center"/>
          </w:tcPr>
          <w:p w14:paraId="0C08541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8F4AC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D0BD32" w14:textId="77777777" w:rsidTr="006D2CDF">
        <w:tc>
          <w:tcPr>
            <w:tcW w:w="2837" w:type="dxa"/>
            <w:shd w:val="clear" w:color="auto" w:fill="D9E2F3"/>
            <w:vAlign w:val="center"/>
          </w:tcPr>
          <w:p w14:paraId="24F5A34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E84E84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F5A2F99" w14:textId="77777777" w:rsidTr="006D2CDF">
        <w:tc>
          <w:tcPr>
            <w:tcW w:w="2837" w:type="dxa"/>
            <w:shd w:val="clear" w:color="auto" w:fill="D9E2F3"/>
            <w:vAlign w:val="center"/>
          </w:tcPr>
          <w:p w14:paraId="21F6FE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86D9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5CEBC9" w14:textId="77777777" w:rsidTr="006D2CDF">
        <w:tc>
          <w:tcPr>
            <w:tcW w:w="2837" w:type="dxa"/>
            <w:shd w:val="clear" w:color="auto" w:fill="D9E2F3"/>
            <w:vAlign w:val="center"/>
          </w:tcPr>
          <w:p w14:paraId="61E0C1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653E3C"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511364C"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7CE405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E86CD3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547B12F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602CB0F" w14:textId="77777777" w:rsidTr="006D2CDF">
        <w:tc>
          <w:tcPr>
            <w:tcW w:w="2836" w:type="dxa"/>
            <w:shd w:val="clear" w:color="auto" w:fill="D9E2F3"/>
            <w:vAlign w:val="center"/>
          </w:tcPr>
          <w:p w14:paraId="109273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D5B63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7BC944" w14:textId="77777777" w:rsidTr="006D2CDF">
        <w:tc>
          <w:tcPr>
            <w:tcW w:w="2836" w:type="dxa"/>
            <w:shd w:val="clear" w:color="auto" w:fill="D9E2F3"/>
            <w:vAlign w:val="center"/>
          </w:tcPr>
          <w:p w14:paraId="0434AC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3C02C9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CF466C" w14:textId="77777777" w:rsidTr="006D2CDF">
        <w:tc>
          <w:tcPr>
            <w:tcW w:w="2836" w:type="dxa"/>
            <w:shd w:val="clear" w:color="auto" w:fill="D9E2F3"/>
            <w:vAlign w:val="center"/>
          </w:tcPr>
          <w:p w14:paraId="5DE50D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752DC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485B840" w14:textId="77777777" w:rsidTr="006D2CDF">
        <w:tc>
          <w:tcPr>
            <w:tcW w:w="2836" w:type="dxa"/>
            <w:shd w:val="clear" w:color="auto" w:fill="D9E2F3"/>
            <w:vAlign w:val="center"/>
          </w:tcPr>
          <w:p w14:paraId="2ACD3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EA46A1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D02A61" w14:textId="77777777" w:rsidTr="006D2CDF">
        <w:tc>
          <w:tcPr>
            <w:tcW w:w="2836" w:type="dxa"/>
            <w:shd w:val="clear" w:color="auto" w:fill="D9E2F3"/>
            <w:vAlign w:val="center"/>
          </w:tcPr>
          <w:p w14:paraId="38FA35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1E5FA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B4613" w14:textId="77777777" w:rsidTr="006D2CDF">
        <w:tc>
          <w:tcPr>
            <w:tcW w:w="2836" w:type="dxa"/>
            <w:shd w:val="clear" w:color="auto" w:fill="D9E2F3"/>
            <w:vAlign w:val="center"/>
          </w:tcPr>
          <w:p w14:paraId="32F694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8A3DEE8" w14:textId="77777777" w:rsidR="00F016A2" w:rsidRPr="00FD1EE4" w:rsidRDefault="00F016A2" w:rsidP="006D2CDF">
            <w:pPr>
              <w:spacing w:before="240" w:after="240"/>
              <w:rPr>
                <w:rFonts w:ascii="GHEA Grapalat" w:eastAsia="GHEA Grapalat" w:hAnsi="GHEA Grapalat" w:cs="GHEA Grapalat"/>
              </w:rPr>
            </w:pPr>
          </w:p>
        </w:tc>
      </w:tr>
    </w:tbl>
    <w:p w14:paraId="22ABE79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10B7BCE7" w14:textId="77777777" w:rsidTr="006D2CDF">
        <w:tc>
          <w:tcPr>
            <w:tcW w:w="2977" w:type="dxa"/>
            <w:shd w:val="clear" w:color="auto" w:fill="D9E2F3"/>
            <w:vAlign w:val="center"/>
          </w:tcPr>
          <w:p w14:paraId="37DFAD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B0B04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FC2B61" w14:textId="77777777" w:rsidTr="006D2CDF">
        <w:tc>
          <w:tcPr>
            <w:tcW w:w="2977" w:type="dxa"/>
            <w:shd w:val="clear" w:color="auto" w:fill="D9E2F3"/>
            <w:vAlign w:val="center"/>
          </w:tcPr>
          <w:p w14:paraId="73D691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9A091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957240" w14:textId="77777777" w:rsidTr="006D2CDF">
        <w:tc>
          <w:tcPr>
            <w:tcW w:w="2977" w:type="dxa"/>
            <w:shd w:val="clear" w:color="auto" w:fill="D9E2F3"/>
            <w:vAlign w:val="center"/>
          </w:tcPr>
          <w:p w14:paraId="381916AF"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58807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BD1F87" w14:textId="77777777" w:rsidTr="006D2CDF">
        <w:tc>
          <w:tcPr>
            <w:tcW w:w="2977" w:type="dxa"/>
            <w:shd w:val="clear" w:color="auto" w:fill="D9E2F3"/>
            <w:vAlign w:val="center"/>
          </w:tcPr>
          <w:p w14:paraId="064CE18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E7507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69E6FE" w14:textId="77777777" w:rsidTr="006D2CDF">
        <w:tc>
          <w:tcPr>
            <w:tcW w:w="2977" w:type="dxa"/>
            <w:shd w:val="clear" w:color="auto" w:fill="D9E2F3"/>
            <w:vAlign w:val="center"/>
          </w:tcPr>
          <w:p w14:paraId="446F6C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1A1C75D" w14:textId="77777777" w:rsidR="00F016A2" w:rsidRPr="00FD1EE4" w:rsidRDefault="00F016A2" w:rsidP="006D2CDF">
            <w:pPr>
              <w:spacing w:before="240" w:after="240"/>
              <w:rPr>
                <w:rFonts w:ascii="GHEA Grapalat" w:eastAsia="GHEA Grapalat" w:hAnsi="GHEA Grapalat" w:cs="GHEA Grapalat"/>
              </w:rPr>
            </w:pPr>
          </w:p>
        </w:tc>
      </w:tr>
    </w:tbl>
    <w:p w14:paraId="17CF7E8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42B076E0" w14:textId="77777777" w:rsidTr="006D2CDF">
        <w:tc>
          <w:tcPr>
            <w:tcW w:w="2943" w:type="dxa"/>
            <w:shd w:val="clear" w:color="auto" w:fill="D9E2F3"/>
            <w:vAlign w:val="center"/>
          </w:tcPr>
          <w:p w14:paraId="0E37028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F69A3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1B46F0" w14:textId="77777777" w:rsidTr="006D2CDF">
        <w:tc>
          <w:tcPr>
            <w:tcW w:w="2943" w:type="dxa"/>
            <w:shd w:val="clear" w:color="auto" w:fill="D9E2F3"/>
            <w:vAlign w:val="center"/>
          </w:tcPr>
          <w:p w14:paraId="06CD523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DD78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E7DB3" w14:textId="77777777" w:rsidTr="006D2CDF">
        <w:tc>
          <w:tcPr>
            <w:tcW w:w="2943" w:type="dxa"/>
            <w:shd w:val="clear" w:color="auto" w:fill="D9E2F3"/>
            <w:vAlign w:val="center"/>
          </w:tcPr>
          <w:p w14:paraId="517D3A0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C2729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96EFC0" w14:textId="77777777" w:rsidTr="006D2CDF">
        <w:tc>
          <w:tcPr>
            <w:tcW w:w="2943" w:type="dxa"/>
            <w:shd w:val="clear" w:color="auto" w:fill="D9E2F3"/>
            <w:vAlign w:val="center"/>
          </w:tcPr>
          <w:p w14:paraId="30A8F127"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3836B0" w14:textId="77777777" w:rsidR="00F016A2" w:rsidRPr="00FD1EE4" w:rsidRDefault="00F016A2" w:rsidP="006D2CDF">
            <w:pPr>
              <w:spacing w:before="240" w:after="240"/>
              <w:rPr>
                <w:rFonts w:ascii="GHEA Grapalat" w:eastAsia="GHEA Grapalat" w:hAnsi="GHEA Grapalat" w:cs="GHEA Grapalat"/>
              </w:rPr>
            </w:pPr>
          </w:p>
        </w:tc>
      </w:tr>
    </w:tbl>
    <w:p w14:paraId="0078959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9459E86" w14:textId="77777777" w:rsidTr="006D2CDF">
        <w:tc>
          <w:tcPr>
            <w:tcW w:w="2837" w:type="dxa"/>
            <w:shd w:val="clear" w:color="auto" w:fill="D9E2F3"/>
            <w:vAlign w:val="center"/>
          </w:tcPr>
          <w:p w14:paraId="2D0F404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D21EB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304301" w14:textId="77777777" w:rsidTr="006D2CDF">
        <w:tc>
          <w:tcPr>
            <w:tcW w:w="2837" w:type="dxa"/>
            <w:shd w:val="clear" w:color="auto" w:fill="D9E2F3"/>
            <w:vAlign w:val="center"/>
          </w:tcPr>
          <w:p w14:paraId="5EDF5A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9AE98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58BF70C" w14:textId="77777777" w:rsidTr="006D2CDF">
        <w:tc>
          <w:tcPr>
            <w:tcW w:w="2837" w:type="dxa"/>
            <w:shd w:val="clear" w:color="auto" w:fill="D9E2F3"/>
            <w:vAlign w:val="center"/>
          </w:tcPr>
          <w:p w14:paraId="28876B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E3154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882820" w14:textId="77777777" w:rsidTr="006D2CDF">
        <w:tc>
          <w:tcPr>
            <w:tcW w:w="2837" w:type="dxa"/>
            <w:shd w:val="clear" w:color="auto" w:fill="D9E2F3"/>
            <w:vAlign w:val="center"/>
          </w:tcPr>
          <w:p w14:paraId="159190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C57E210" w14:textId="77777777" w:rsidR="00F016A2" w:rsidRPr="00FD1EE4" w:rsidRDefault="00F016A2" w:rsidP="006D2CDF">
            <w:pPr>
              <w:spacing w:before="240" w:after="240"/>
              <w:rPr>
                <w:rFonts w:ascii="GHEA Grapalat" w:eastAsia="GHEA Grapalat" w:hAnsi="GHEA Grapalat" w:cs="GHEA Grapalat"/>
              </w:rPr>
            </w:pPr>
          </w:p>
        </w:tc>
      </w:tr>
    </w:tbl>
    <w:p w14:paraId="5C7822D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D7B5DD5" w14:textId="77777777" w:rsidTr="006D2CDF">
        <w:trPr>
          <w:trHeight w:val="924"/>
        </w:trPr>
        <w:tc>
          <w:tcPr>
            <w:tcW w:w="9016" w:type="dxa"/>
            <w:gridSpan w:val="2"/>
            <w:vAlign w:val="center"/>
          </w:tcPr>
          <w:p w14:paraId="07DCD245" w14:textId="77777777" w:rsidR="00F016A2" w:rsidRPr="00FD1EE4" w:rsidRDefault="003208C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F2A5376" w14:textId="77777777" w:rsidTr="006D2CDF">
        <w:trPr>
          <w:trHeight w:val="684"/>
        </w:trPr>
        <w:tc>
          <w:tcPr>
            <w:tcW w:w="4508" w:type="dxa"/>
            <w:shd w:val="clear" w:color="auto" w:fill="D9E2F3"/>
            <w:vAlign w:val="center"/>
          </w:tcPr>
          <w:p w14:paraId="40CB9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DE4D7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3CC446" w14:textId="77777777" w:rsidTr="006D2CDF">
        <w:trPr>
          <w:trHeight w:val="1282"/>
        </w:trPr>
        <w:tc>
          <w:tcPr>
            <w:tcW w:w="4508" w:type="dxa"/>
            <w:shd w:val="clear" w:color="auto" w:fill="D9E2F3"/>
            <w:vAlign w:val="center"/>
          </w:tcPr>
          <w:p w14:paraId="05D092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DA1B617" w14:textId="77777777" w:rsidR="00F016A2" w:rsidRPr="006B364D"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FD34CF9" w14:textId="77777777" w:rsidR="00F016A2" w:rsidRPr="00F10CBA"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9392F7F" w14:textId="77777777" w:rsidTr="006D2CDF">
        <w:tc>
          <w:tcPr>
            <w:tcW w:w="9016" w:type="dxa"/>
            <w:gridSpan w:val="2"/>
            <w:vAlign w:val="center"/>
          </w:tcPr>
          <w:p w14:paraId="2E4286C6"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A440FC7" w14:textId="77777777" w:rsidTr="006D2CDF">
        <w:tc>
          <w:tcPr>
            <w:tcW w:w="9016" w:type="dxa"/>
            <w:gridSpan w:val="2"/>
            <w:vAlign w:val="center"/>
          </w:tcPr>
          <w:p w14:paraId="31E0059C" w14:textId="77777777" w:rsidR="00F016A2" w:rsidRPr="00FD1EE4" w:rsidRDefault="003208C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201E4AE4"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F798896" w14:textId="77777777" w:rsidTr="006D2CDF">
        <w:trPr>
          <w:trHeight w:val="924"/>
        </w:trPr>
        <w:tc>
          <w:tcPr>
            <w:tcW w:w="9016" w:type="dxa"/>
            <w:gridSpan w:val="2"/>
            <w:vAlign w:val="center"/>
          </w:tcPr>
          <w:p w14:paraId="452BE192" w14:textId="77777777" w:rsidR="00F016A2" w:rsidRPr="00FD1EE4" w:rsidRDefault="003208C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3213836" w14:textId="77777777" w:rsidTr="006D2CDF">
        <w:trPr>
          <w:trHeight w:val="684"/>
        </w:trPr>
        <w:tc>
          <w:tcPr>
            <w:tcW w:w="4508" w:type="dxa"/>
            <w:shd w:val="clear" w:color="auto" w:fill="D9E2F3"/>
            <w:vAlign w:val="center"/>
          </w:tcPr>
          <w:p w14:paraId="3479C79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EEA07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0D13B7" w14:textId="77777777" w:rsidTr="006D2CDF">
        <w:trPr>
          <w:trHeight w:val="1282"/>
        </w:trPr>
        <w:tc>
          <w:tcPr>
            <w:tcW w:w="4508" w:type="dxa"/>
            <w:shd w:val="clear" w:color="auto" w:fill="D9E2F3"/>
            <w:vAlign w:val="center"/>
          </w:tcPr>
          <w:p w14:paraId="1C764F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1DB7472" w14:textId="77777777" w:rsidR="00F016A2" w:rsidRPr="00C843BA"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B0EEFA9" w14:textId="77777777" w:rsidR="00F016A2" w:rsidRPr="00C843BA"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3F00BDB" w14:textId="77777777" w:rsidTr="006D2CDF">
        <w:tc>
          <w:tcPr>
            <w:tcW w:w="9016" w:type="dxa"/>
            <w:gridSpan w:val="2"/>
            <w:vAlign w:val="center"/>
          </w:tcPr>
          <w:p w14:paraId="7BBA44D8"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72688DDE" w14:textId="77777777" w:rsidTr="006D2CDF">
        <w:tc>
          <w:tcPr>
            <w:tcW w:w="9016" w:type="dxa"/>
            <w:gridSpan w:val="2"/>
            <w:vAlign w:val="center"/>
          </w:tcPr>
          <w:p w14:paraId="1B038DED"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F2A329F" w14:textId="77777777" w:rsidTr="006D2CDF">
        <w:tc>
          <w:tcPr>
            <w:tcW w:w="9016" w:type="dxa"/>
            <w:gridSpan w:val="2"/>
            <w:vAlign w:val="center"/>
          </w:tcPr>
          <w:p w14:paraId="30177682"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EB2B6E1" w14:textId="77777777" w:rsidTr="006D2CDF">
        <w:tc>
          <w:tcPr>
            <w:tcW w:w="9016" w:type="dxa"/>
            <w:gridSpan w:val="2"/>
            <w:vAlign w:val="center"/>
          </w:tcPr>
          <w:p w14:paraId="60E4A59F" w14:textId="77777777" w:rsidR="00F016A2" w:rsidRPr="00FD1EE4" w:rsidRDefault="003208C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91EA1B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C853FB" w14:textId="77777777" w:rsidTr="006D2CDF">
        <w:tc>
          <w:tcPr>
            <w:tcW w:w="2837" w:type="dxa"/>
            <w:shd w:val="clear" w:color="auto" w:fill="D9E2F3"/>
            <w:vAlign w:val="center"/>
          </w:tcPr>
          <w:p w14:paraId="572ECA5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916264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4F49C6" w14:textId="77777777" w:rsidTr="006D2CDF">
        <w:tc>
          <w:tcPr>
            <w:tcW w:w="2837" w:type="dxa"/>
            <w:shd w:val="clear" w:color="auto" w:fill="D9E2F3"/>
            <w:vAlign w:val="center"/>
          </w:tcPr>
          <w:p w14:paraId="1D4A8F4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066D754" w14:textId="77777777" w:rsidR="00F016A2" w:rsidRPr="00B23852"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9121" w14:textId="77777777" w:rsidR="00F016A2" w:rsidRPr="00FD1EE4" w:rsidRDefault="003208C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DC2EC0B" w14:textId="77777777" w:rsidTr="006D2CDF">
        <w:tc>
          <w:tcPr>
            <w:tcW w:w="2837" w:type="dxa"/>
            <w:shd w:val="clear" w:color="auto" w:fill="D9E2F3"/>
            <w:vAlign w:val="center"/>
          </w:tcPr>
          <w:p w14:paraId="49CDFFE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EDF2BFD" w14:textId="77777777" w:rsidR="00F016A2" w:rsidRPr="005600B4"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2A77867" w14:textId="77777777" w:rsidR="00F016A2" w:rsidRPr="005600B4" w:rsidRDefault="003208C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E6600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555BC7F" w14:textId="77777777" w:rsidTr="006D2CDF">
        <w:tc>
          <w:tcPr>
            <w:tcW w:w="2837" w:type="dxa"/>
            <w:shd w:val="clear" w:color="auto" w:fill="D9E2F3"/>
            <w:vAlign w:val="center"/>
          </w:tcPr>
          <w:p w14:paraId="55FEB4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27500E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0DD08F" w14:textId="77777777" w:rsidTr="006D2CDF">
        <w:tc>
          <w:tcPr>
            <w:tcW w:w="2837" w:type="dxa"/>
            <w:shd w:val="clear" w:color="auto" w:fill="D9E2F3"/>
            <w:vAlign w:val="center"/>
          </w:tcPr>
          <w:p w14:paraId="052D3A0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3186CAC" w14:textId="77777777" w:rsidR="00F016A2" w:rsidRPr="00FD1EE4" w:rsidRDefault="00F016A2" w:rsidP="006D2CDF">
            <w:pPr>
              <w:spacing w:before="240" w:after="240"/>
              <w:rPr>
                <w:rFonts w:ascii="GHEA Grapalat" w:eastAsia="GHEA Grapalat" w:hAnsi="GHEA Grapalat" w:cs="GHEA Grapalat"/>
              </w:rPr>
            </w:pPr>
          </w:p>
        </w:tc>
      </w:tr>
    </w:tbl>
    <w:p w14:paraId="6C06E220"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F1DE035"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82F316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2962419" w14:textId="77777777" w:rsidTr="006D2CDF">
        <w:tc>
          <w:tcPr>
            <w:tcW w:w="2835" w:type="dxa"/>
            <w:shd w:val="clear" w:color="auto" w:fill="D9E2F3"/>
            <w:vAlign w:val="center"/>
          </w:tcPr>
          <w:p w14:paraId="65867E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B0D9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B8CA90" w14:textId="77777777" w:rsidTr="006D2CDF">
        <w:tc>
          <w:tcPr>
            <w:tcW w:w="2835" w:type="dxa"/>
            <w:shd w:val="clear" w:color="auto" w:fill="D9E2F3"/>
            <w:vAlign w:val="center"/>
          </w:tcPr>
          <w:p w14:paraId="34F3D0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88A6E5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E3B754" w14:textId="77777777" w:rsidTr="006D2CDF">
        <w:tc>
          <w:tcPr>
            <w:tcW w:w="2835" w:type="dxa"/>
            <w:shd w:val="clear" w:color="auto" w:fill="D9E2F3"/>
            <w:vAlign w:val="center"/>
          </w:tcPr>
          <w:p w14:paraId="693FDB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1E4858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85556B" w14:textId="77777777" w:rsidTr="006D2CDF">
        <w:tc>
          <w:tcPr>
            <w:tcW w:w="2835" w:type="dxa"/>
            <w:shd w:val="clear" w:color="auto" w:fill="D9E2F3"/>
            <w:vAlign w:val="center"/>
          </w:tcPr>
          <w:p w14:paraId="28FCF4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B3104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5B42F3" w14:textId="77777777" w:rsidTr="006D2CDF">
        <w:tc>
          <w:tcPr>
            <w:tcW w:w="2835" w:type="dxa"/>
            <w:shd w:val="clear" w:color="auto" w:fill="D9E2F3"/>
            <w:vAlign w:val="center"/>
          </w:tcPr>
          <w:p w14:paraId="002AE44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88556B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6E953A" w14:textId="77777777" w:rsidTr="006D2CDF">
        <w:tc>
          <w:tcPr>
            <w:tcW w:w="2835" w:type="dxa"/>
            <w:shd w:val="clear" w:color="auto" w:fill="D9E2F3"/>
            <w:vAlign w:val="center"/>
          </w:tcPr>
          <w:p w14:paraId="0E2468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5CA717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1B2A11" w14:textId="77777777" w:rsidTr="006D2CDF">
        <w:tc>
          <w:tcPr>
            <w:tcW w:w="2835" w:type="dxa"/>
            <w:shd w:val="clear" w:color="auto" w:fill="D9E2F3"/>
            <w:vAlign w:val="center"/>
          </w:tcPr>
          <w:p w14:paraId="475FAD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80D93F" w14:textId="77777777" w:rsidR="00F016A2" w:rsidRPr="00FD1EE4" w:rsidRDefault="00F016A2" w:rsidP="006D2CDF">
            <w:pPr>
              <w:spacing w:before="240" w:after="240"/>
              <w:rPr>
                <w:rFonts w:ascii="GHEA Grapalat" w:eastAsia="GHEA Grapalat" w:hAnsi="GHEA Grapalat" w:cs="GHEA Grapalat"/>
              </w:rPr>
            </w:pPr>
          </w:p>
        </w:tc>
      </w:tr>
    </w:tbl>
    <w:p w14:paraId="4B29A2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D312479" w14:textId="77777777" w:rsidTr="006D2CDF">
        <w:trPr>
          <w:trHeight w:val="853"/>
        </w:trPr>
        <w:tc>
          <w:tcPr>
            <w:tcW w:w="2835" w:type="dxa"/>
            <w:vMerge w:val="restart"/>
            <w:shd w:val="clear" w:color="auto" w:fill="D9E2F3"/>
            <w:vAlign w:val="center"/>
          </w:tcPr>
          <w:p w14:paraId="1747DCD4"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AEF66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7650D" w14:textId="77777777" w:rsidTr="006D2CDF">
        <w:trPr>
          <w:trHeight w:val="850"/>
        </w:trPr>
        <w:tc>
          <w:tcPr>
            <w:tcW w:w="2835" w:type="dxa"/>
            <w:vMerge/>
            <w:shd w:val="clear" w:color="auto" w:fill="D9E2F3"/>
            <w:vAlign w:val="center"/>
          </w:tcPr>
          <w:p w14:paraId="3150FD4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11D6B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FED6F9" w14:textId="77777777" w:rsidTr="006D2CDF">
        <w:trPr>
          <w:trHeight w:val="850"/>
        </w:trPr>
        <w:tc>
          <w:tcPr>
            <w:tcW w:w="2835" w:type="dxa"/>
            <w:vMerge/>
            <w:shd w:val="clear" w:color="auto" w:fill="D9E2F3"/>
            <w:vAlign w:val="center"/>
          </w:tcPr>
          <w:p w14:paraId="079C888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2D7C1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A41BA9" w14:textId="77777777" w:rsidTr="006D2CDF">
        <w:trPr>
          <w:trHeight w:val="850"/>
        </w:trPr>
        <w:tc>
          <w:tcPr>
            <w:tcW w:w="2835" w:type="dxa"/>
            <w:vMerge/>
            <w:shd w:val="clear" w:color="auto" w:fill="D9E2F3"/>
            <w:vAlign w:val="center"/>
          </w:tcPr>
          <w:p w14:paraId="5D89ED0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F5695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724A78" w14:textId="77777777" w:rsidTr="006D2CDF">
        <w:trPr>
          <w:trHeight w:val="850"/>
        </w:trPr>
        <w:tc>
          <w:tcPr>
            <w:tcW w:w="2835" w:type="dxa"/>
            <w:vMerge/>
            <w:shd w:val="clear" w:color="auto" w:fill="D9E2F3"/>
            <w:vAlign w:val="center"/>
          </w:tcPr>
          <w:p w14:paraId="3DC5E1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7688FD" w14:textId="77777777" w:rsidR="00F016A2" w:rsidRPr="00FD1EE4" w:rsidRDefault="00F016A2" w:rsidP="006D2CDF">
            <w:pPr>
              <w:spacing w:before="240" w:after="240"/>
              <w:rPr>
                <w:rFonts w:ascii="GHEA Grapalat" w:eastAsia="GHEA Grapalat" w:hAnsi="GHEA Grapalat" w:cs="GHEA Grapalat"/>
              </w:rPr>
            </w:pPr>
          </w:p>
        </w:tc>
      </w:tr>
    </w:tbl>
    <w:p w14:paraId="649FC179"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30983F1" w14:textId="77777777" w:rsidTr="006D2CDF">
        <w:tc>
          <w:tcPr>
            <w:tcW w:w="2835" w:type="dxa"/>
            <w:shd w:val="clear" w:color="auto" w:fill="D9E2F3"/>
            <w:vAlign w:val="center"/>
          </w:tcPr>
          <w:p w14:paraId="5FCE1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154F3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B6F2EE" w14:textId="77777777" w:rsidTr="006D2CDF">
        <w:tc>
          <w:tcPr>
            <w:tcW w:w="2835" w:type="dxa"/>
            <w:shd w:val="clear" w:color="auto" w:fill="D9E2F3"/>
            <w:vAlign w:val="center"/>
          </w:tcPr>
          <w:p w14:paraId="0F1774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75BBC" w14:textId="77777777" w:rsidR="00F016A2" w:rsidRPr="00FD1EE4" w:rsidRDefault="00F016A2" w:rsidP="006D2CDF">
            <w:pPr>
              <w:spacing w:before="240" w:after="240"/>
              <w:rPr>
                <w:rFonts w:ascii="GHEA Grapalat" w:eastAsia="GHEA Grapalat" w:hAnsi="GHEA Grapalat" w:cs="GHEA Grapalat"/>
              </w:rPr>
            </w:pPr>
          </w:p>
        </w:tc>
      </w:tr>
    </w:tbl>
    <w:p w14:paraId="4C927C6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ABC294E"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2580CE46" w14:textId="77777777" w:rsidTr="006D2CDF">
        <w:tc>
          <w:tcPr>
            <w:tcW w:w="9016" w:type="dxa"/>
            <w:shd w:val="clear" w:color="auto" w:fill="DBE5F1" w:themeFill="accent1" w:themeFillTint="33"/>
          </w:tcPr>
          <w:p w14:paraId="0F8968A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21DF4DD7" w14:textId="77777777" w:rsidTr="006D2CDF">
        <w:trPr>
          <w:trHeight w:val="10187"/>
        </w:trPr>
        <w:tc>
          <w:tcPr>
            <w:tcW w:w="9016" w:type="dxa"/>
          </w:tcPr>
          <w:p w14:paraId="597613B8" w14:textId="77777777" w:rsidR="00F016A2" w:rsidRPr="00FD1EE4" w:rsidRDefault="00F016A2" w:rsidP="006D2CDF">
            <w:pPr>
              <w:rPr>
                <w:rFonts w:ascii="GHEA Grapalat" w:eastAsia="GHEA Grapalat" w:hAnsi="GHEA Grapalat" w:cs="GHEA Grapalat"/>
                <w:b/>
                <w:color w:val="000000"/>
              </w:rPr>
            </w:pPr>
          </w:p>
        </w:tc>
      </w:tr>
    </w:tbl>
    <w:p w14:paraId="0EB9FC56"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01230CF" w14:textId="77777777" w:rsidR="00F016A2" w:rsidRDefault="00F016A2" w:rsidP="00F016A2">
      <w:pPr>
        <w:rPr>
          <w:rFonts w:ascii="GHEA Grapalat" w:hAnsi="GHEA Grapalat"/>
          <w:b/>
        </w:rPr>
      </w:pPr>
    </w:p>
    <w:p w14:paraId="24E72634" w14:textId="77777777" w:rsidR="00F016A2" w:rsidRDefault="00F016A2" w:rsidP="00F016A2">
      <w:pPr>
        <w:rPr>
          <w:ins w:id="9" w:author="Inesa Kocharyan" w:date="2021-09-01T11:45:00Z"/>
          <w:rFonts w:ascii="GHEA Grapalat" w:hAnsi="GHEA Grapalat"/>
          <w:b/>
        </w:rPr>
      </w:pPr>
    </w:p>
    <w:p w14:paraId="52B16AC9" w14:textId="77777777" w:rsidR="00F016A2" w:rsidRDefault="00F016A2" w:rsidP="00F016A2">
      <w:pPr>
        <w:rPr>
          <w:rFonts w:ascii="GHEA Grapalat" w:hAnsi="GHEA Grapalat"/>
          <w:b/>
        </w:rPr>
      </w:pPr>
      <w:r>
        <w:rPr>
          <w:rFonts w:ascii="GHEA Grapalat" w:hAnsi="GHEA Grapalat"/>
          <w:b/>
        </w:rPr>
        <w:br w:type="page"/>
      </w:r>
    </w:p>
    <w:p w14:paraId="7B5A8F5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C38D849"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BCE5BD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6A5E9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5ED35F0"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83AEC57"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898944"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263D05D"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D77B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27ACD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41D538B"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1AED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0C0CCF"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1543E43"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7E55AB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D713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A01AB8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1DB4B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AB323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DB332D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B326E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9E8EF0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82671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CFB2F1"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C10B6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82B670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41D15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AE19AE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012DE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44B769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E10B5F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2210F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952304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1124E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656E4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E82C16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42BC5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0408F0D"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7BCD511"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0246C3DF" w14:textId="4180221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542A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607A7">
        <w:rPr>
          <w:rFonts w:ascii="GHEA Grapalat" w:hAnsi="GHEA Grapalat"/>
          <w:b/>
          <w:sz w:val="24"/>
          <w:szCs w:val="24"/>
        </w:rPr>
        <w:t>ШМАКТ-GHAPDzB-26/2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5"/>
        <w:t>*</w:t>
      </w:r>
    </w:p>
    <w:p w14:paraId="6FD4FB8E" w14:textId="77777777" w:rsidR="00B2572B" w:rsidRPr="009044F1" w:rsidRDefault="00B2572B" w:rsidP="00B46D58">
      <w:pPr>
        <w:widowControl w:val="0"/>
        <w:spacing w:after="120"/>
        <w:ind w:firstLine="567"/>
        <w:jc w:val="center"/>
        <w:rPr>
          <w:rFonts w:ascii="GHEA Grapalat" w:hAnsi="GHEA Grapalat"/>
        </w:rPr>
      </w:pPr>
    </w:p>
    <w:p w14:paraId="58C3639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AD12D2A" w14:textId="77777777" w:rsidR="00B2572B" w:rsidRPr="009044F1" w:rsidRDefault="00B2572B" w:rsidP="00B46D58">
      <w:pPr>
        <w:widowControl w:val="0"/>
        <w:spacing w:after="120"/>
        <w:ind w:firstLine="567"/>
        <w:jc w:val="center"/>
        <w:rPr>
          <w:rFonts w:ascii="GHEA Grapalat" w:hAnsi="GHEA Grapalat"/>
        </w:rPr>
      </w:pPr>
    </w:p>
    <w:p w14:paraId="25BE87C4" w14:textId="3374AE2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542A4">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2607A7">
        <w:rPr>
          <w:rFonts w:ascii="GHEA Grapalat" w:hAnsi="GHEA Grapalat"/>
          <w:spacing w:val="-6"/>
        </w:rPr>
        <w:t>ШМАКТ-GHAPDzB-26/2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96B261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EA05F6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978A43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441D6B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40BFF79"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CD6C515"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6537C9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BE05F8A"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DF6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795C836"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82E97E2"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E8591E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53ABB0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260EA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CABFDB3"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B54754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224516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654AF9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9E2254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3BBF4D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AEDB1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D30749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F5F0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2176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D47E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15731A" w14:textId="77777777" w:rsidR="0009191C" w:rsidRPr="005744FC" w:rsidRDefault="0009191C" w:rsidP="00B46D58">
            <w:pPr>
              <w:widowControl w:val="0"/>
              <w:jc w:val="center"/>
              <w:rPr>
                <w:rFonts w:ascii="GHEA Grapalat" w:hAnsi="GHEA Grapalat"/>
                <w:sz w:val="20"/>
                <w:szCs w:val="20"/>
              </w:rPr>
            </w:pPr>
          </w:p>
        </w:tc>
      </w:tr>
      <w:tr w:rsidR="0009191C" w:rsidRPr="005744FC" w14:paraId="28C36AC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BAEC67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01D09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FAB7A7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5B94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221D1B" w14:textId="77777777" w:rsidR="0009191C" w:rsidRPr="005744FC" w:rsidRDefault="0009191C" w:rsidP="00B46D58">
            <w:pPr>
              <w:widowControl w:val="0"/>
              <w:rPr>
                <w:rFonts w:ascii="GHEA Grapalat" w:hAnsi="GHEA Grapalat"/>
                <w:sz w:val="20"/>
                <w:szCs w:val="20"/>
              </w:rPr>
            </w:pPr>
          </w:p>
        </w:tc>
      </w:tr>
      <w:tr w:rsidR="0009191C" w:rsidRPr="005744FC" w14:paraId="631A44D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BE33A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73CB50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FA48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115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747786" w14:textId="77777777" w:rsidR="0009191C" w:rsidRPr="005744FC" w:rsidRDefault="0009191C" w:rsidP="00B46D58">
            <w:pPr>
              <w:widowControl w:val="0"/>
              <w:jc w:val="center"/>
              <w:rPr>
                <w:rFonts w:ascii="GHEA Grapalat" w:hAnsi="GHEA Grapalat"/>
                <w:sz w:val="20"/>
                <w:szCs w:val="20"/>
              </w:rPr>
            </w:pPr>
          </w:p>
        </w:tc>
      </w:tr>
      <w:tr w:rsidR="0009191C" w:rsidRPr="005744FC" w14:paraId="643D1B3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D0D5C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3A6516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E8D4D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7DF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B7EE49" w14:textId="77777777" w:rsidR="0009191C" w:rsidRPr="005744FC" w:rsidRDefault="0009191C" w:rsidP="00B46D58">
            <w:pPr>
              <w:widowControl w:val="0"/>
              <w:jc w:val="center"/>
              <w:rPr>
                <w:rFonts w:ascii="GHEA Grapalat" w:hAnsi="GHEA Grapalat"/>
                <w:sz w:val="20"/>
                <w:szCs w:val="20"/>
              </w:rPr>
            </w:pPr>
          </w:p>
        </w:tc>
      </w:tr>
      <w:tr w:rsidR="0009191C" w:rsidRPr="005744FC" w14:paraId="01B0C4A0"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7491B3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AA6D75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D9FF8D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996C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A7894" w14:textId="77777777" w:rsidR="0009191C" w:rsidRPr="005744FC" w:rsidRDefault="0009191C" w:rsidP="00B46D58">
            <w:pPr>
              <w:widowControl w:val="0"/>
              <w:jc w:val="center"/>
              <w:rPr>
                <w:rFonts w:ascii="GHEA Grapalat" w:hAnsi="GHEA Grapalat"/>
                <w:sz w:val="20"/>
                <w:szCs w:val="20"/>
              </w:rPr>
            </w:pPr>
          </w:p>
        </w:tc>
      </w:tr>
    </w:tbl>
    <w:p w14:paraId="7573CF2A"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DF826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79BB6C2" w14:textId="77777777" w:rsidR="00DC619D" w:rsidRPr="00D3436F" w:rsidRDefault="00DC619D" w:rsidP="00B46D58">
      <w:pPr>
        <w:widowControl w:val="0"/>
        <w:spacing w:after="160"/>
        <w:jc w:val="both"/>
        <w:rPr>
          <w:rFonts w:ascii="GHEA Grapalat" w:hAnsi="GHEA Grapalat"/>
          <w:lang w:val="es-ES"/>
        </w:rPr>
      </w:pPr>
    </w:p>
    <w:p w14:paraId="2BBF39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21FC4EB" w14:textId="77777777" w:rsidR="00B217BB" w:rsidRDefault="00B217BB" w:rsidP="00B46D58">
      <w:pPr>
        <w:rPr>
          <w:rFonts w:ascii="GHEA Grapalat" w:hAnsi="GHEA Grapalat"/>
          <w:b/>
        </w:rPr>
      </w:pPr>
      <w:r>
        <w:rPr>
          <w:rFonts w:ascii="GHEA Grapalat" w:hAnsi="GHEA Grapalat"/>
          <w:b/>
        </w:rPr>
        <w:br w:type="page"/>
      </w:r>
    </w:p>
    <w:p w14:paraId="3A1C6F2E"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6FE209FB" w14:textId="24DDA808"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8542A4">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2607A7">
        <w:rPr>
          <w:rFonts w:ascii="GHEA Grapalat" w:hAnsi="GHEA Grapalat"/>
          <w:i/>
          <w:sz w:val="22"/>
          <w:szCs w:val="22"/>
        </w:rPr>
        <w:t>ШМАКТ-GHAPDzB-26/2</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7"/>
        <w:t>*</w:t>
      </w:r>
    </w:p>
    <w:p w14:paraId="6CB4A6B2"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96BF6BE" w14:textId="77777777" w:rsidR="003D2FE2" w:rsidRPr="00B138F3" w:rsidRDefault="003D2FE2" w:rsidP="008D7E4B">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8DB56EF" w14:textId="77777777" w:rsidTr="00B932B8">
        <w:tc>
          <w:tcPr>
            <w:tcW w:w="4786" w:type="dxa"/>
          </w:tcPr>
          <w:p w14:paraId="6DE5CF6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453AB32"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14:paraId="7206B07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5AC3FD7"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C19CB96"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A400F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C6353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F82429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EDC8039" w14:textId="73537E1C" w:rsidR="003D2FE2" w:rsidRPr="00B138F3" w:rsidRDefault="003D2FE2" w:rsidP="008D7E4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7E4B" w:rsidRPr="008D7E4B">
        <w:rPr>
          <w:rFonts w:ascii="GHEA Grapalat" w:hAnsi="GHEA Grapalat"/>
          <w:i/>
        </w:rPr>
        <w:t>&lt;&lt;</w:t>
      </w:r>
      <w:r w:rsidR="008D7E4B" w:rsidRPr="00D865AE">
        <w:rPr>
          <w:rFonts w:ascii="GHEA Grapalat" w:hAnsi="GHEA Grapalat"/>
          <w:i/>
        </w:rPr>
        <w:t>Коммунальное хозяйство Ани</w:t>
      </w:r>
      <w:r w:rsidR="008D7E4B" w:rsidRPr="008D7E4B">
        <w:rPr>
          <w:rFonts w:ascii="GHEA Grapalat" w:hAnsi="GHEA Grapalat"/>
          <w:i/>
        </w:rPr>
        <w:t>&gt;&gt;</w:t>
      </w:r>
      <w:r w:rsidR="008D7E4B" w:rsidRPr="00D865AE">
        <w:rPr>
          <w:rFonts w:ascii="GHEA Grapalat" w:hAnsi="GHEA Grapalat"/>
          <w:i/>
        </w:rPr>
        <w:t xml:space="preserve"> общины Ани, Ширакский </w:t>
      </w:r>
      <w:proofErr w:type="spellStart"/>
      <w:r w:rsidR="008D7E4B" w:rsidRPr="00D865AE">
        <w:rPr>
          <w:rFonts w:ascii="GHEA Grapalat" w:hAnsi="GHEA Grapalat"/>
          <w:i/>
        </w:rPr>
        <w:t>марз</w:t>
      </w:r>
      <w:proofErr w:type="spellEnd"/>
      <w:r w:rsidR="008D7E4B" w:rsidRPr="00D865AE">
        <w:rPr>
          <w:rFonts w:ascii="GHEA Grapalat" w:hAnsi="GHEA Grapalat"/>
          <w:i/>
        </w:rPr>
        <w:t>, Республика Армения</w:t>
      </w:r>
      <w:r w:rsidR="008D7E4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607A7">
        <w:rPr>
          <w:rFonts w:ascii="GHEA Grapalat" w:hAnsi="GHEA Grapalat"/>
          <w:i/>
          <w:sz w:val="22"/>
          <w:szCs w:val="22"/>
        </w:rPr>
        <w:t>ШМАКТ-GHAPDzB-26/2</w:t>
      </w:r>
      <w:r w:rsidRPr="00B138F3">
        <w:rPr>
          <w:rFonts w:ascii="GHEA Grapalat" w:hAnsi="GHEA Grapalat"/>
          <w:sz w:val="22"/>
          <w:szCs w:val="22"/>
        </w:rPr>
        <w:t>.</w:t>
      </w:r>
    </w:p>
    <w:p w14:paraId="3C2FB86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DC28CB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B9CB9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798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D2B4B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6C4A9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27668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3A0956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28FC0E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E8F2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6BC5C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325D1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CD27CE6" w14:textId="77777777" w:rsidR="003D2FE2" w:rsidRPr="00B138F3" w:rsidRDefault="003D2FE2" w:rsidP="008623C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20E69D4" w14:textId="77777777" w:rsidR="003D2FE2" w:rsidRPr="00B138F3" w:rsidRDefault="003D2FE2" w:rsidP="008623C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DFEE7F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15FBE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16D621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5A289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9D4D159" w14:textId="77777777" w:rsidR="003D2FE2" w:rsidRPr="00B138F3" w:rsidRDefault="003D2FE2" w:rsidP="008623C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7013A9"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AAEE31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24A6850"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B9063B4"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D4DFBC2" w14:textId="77777777" w:rsidR="003D2FE2" w:rsidRPr="00B138F3" w:rsidRDefault="003D2FE2" w:rsidP="008623C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3C02CB2" w14:textId="77777777" w:rsidR="003D2FE2" w:rsidRPr="00B138F3" w:rsidRDefault="003D2FE2" w:rsidP="008623C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216A2F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77251E"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AD7B0A4" w14:textId="77777777" w:rsidR="003D2FE2" w:rsidRPr="00B138F3" w:rsidRDefault="003D2FE2" w:rsidP="003D2FE2">
      <w:pPr>
        <w:widowControl w:val="0"/>
        <w:spacing w:after="160"/>
        <w:jc w:val="both"/>
        <w:rPr>
          <w:rFonts w:ascii="GHEA Grapalat" w:hAnsi="GHEA Grapalat"/>
          <w:sz w:val="22"/>
          <w:szCs w:val="22"/>
        </w:rPr>
      </w:pPr>
    </w:p>
    <w:p w14:paraId="0FA034A9" w14:textId="77777777" w:rsidR="003D2FE2" w:rsidRPr="00B138F3" w:rsidRDefault="003D2FE2" w:rsidP="003D2FE2">
      <w:pPr>
        <w:widowControl w:val="0"/>
        <w:spacing w:after="160"/>
        <w:jc w:val="both"/>
        <w:rPr>
          <w:rFonts w:ascii="GHEA Grapalat" w:hAnsi="GHEA Grapalat"/>
          <w:sz w:val="22"/>
          <w:szCs w:val="22"/>
        </w:rPr>
      </w:pPr>
    </w:p>
    <w:p w14:paraId="331C8A3E"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5AB453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04C48"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0B03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8C2241"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F40EAA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FA1D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A45BD0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70D4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5D21BE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728E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4393AE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5E89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C204D4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4A8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00662E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09E5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7E7D9FC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C9A07" w14:textId="36D2CB5C"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B31DBD">
              <w:rPr>
                <w:rFonts w:ascii="GHEA Grapalat" w:hAnsi="GHEA Grapalat"/>
              </w:rPr>
              <w:t>&lt;</w:t>
            </w:r>
            <w:r w:rsidRPr="008D7E4B">
              <w:rPr>
                <w:rFonts w:ascii="GHEA Grapalat" w:hAnsi="GHEA Grapalat"/>
              </w:rPr>
              <w:t>&lt;</w:t>
            </w:r>
            <w:r w:rsidRPr="00D865AE">
              <w:rPr>
                <w:rFonts w:ascii="GHEA Grapalat" w:hAnsi="GHEA Grapalat"/>
                <w:i/>
              </w:rPr>
              <w:t>Коммунальное хозяйство Ани</w:t>
            </w:r>
            <w:r w:rsidR="008D7E4B" w:rsidRPr="008D7E4B">
              <w:rPr>
                <w:rFonts w:ascii="GHEA Grapalat" w:hAnsi="GHEA Grapalat"/>
                <w:i/>
              </w:rPr>
              <w:t>&gt;&gt;</w:t>
            </w:r>
            <w:r w:rsidRPr="00D865AE">
              <w:rPr>
                <w:rFonts w:ascii="GHEA Grapalat" w:hAnsi="GHEA Grapalat"/>
                <w:i/>
              </w:rPr>
              <w:t xml:space="preserve">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B31DBD" w:rsidRPr="00B138F3" w14:paraId="30D78E1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68BAEB" w14:textId="62E67686"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31DBD" w:rsidRPr="00B138F3" w14:paraId="3C5BEB1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284C2" w14:textId="30593208"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B31DBD" w:rsidRPr="00B138F3" w14:paraId="079E09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427A" w14:textId="215D41D0"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B31DBD" w:rsidRPr="00B138F3" w14:paraId="63B02CF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80261" w14:textId="0A8C17EF"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08CED6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9BE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884521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3D8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B85A72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4F629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40F7A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A3F69"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FD0DCB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0DAAA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9411F9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F7C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9722A8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5E0E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3DC9DA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BD7503E"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E2E3F60" w14:textId="77777777" w:rsidR="00C3421C" w:rsidRPr="00B138F3" w:rsidRDefault="00C3421C" w:rsidP="00DE2AE3">
            <w:pPr>
              <w:widowControl w:val="0"/>
              <w:spacing w:after="160"/>
              <w:rPr>
                <w:rFonts w:ascii="GHEA Grapalat" w:hAnsi="GHEA Grapalat" w:cs="Sylfaen"/>
              </w:rPr>
            </w:pPr>
          </w:p>
          <w:p w14:paraId="7F423271"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99620E6" w14:textId="77777777" w:rsidR="00C3421C" w:rsidRPr="00B138F3" w:rsidRDefault="00C3421C" w:rsidP="00DE2AE3">
            <w:pPr>
              <w:widowControl w:val="0"/>
              <w:spacing w:after="160"/>
              <w:rPr>
                <w:rFonts w:ascii="GHEA Grapalat" w:hAnsi="GHEA Grapalat" w:cs="Sylfaen"/>
              </w:rPr>
            </w:pPr>
          </w:p>
          <w:p w14:paraId="7F78D72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9E36EA0" w14:textId="77777777" w:rsidR="00C3421C" w:rsidRPr="00B138F3" w:rsidRDefault="00C3421C" w:rsidP="00DE2AE3">
            <w:pPr>
              <w:widowControl w:val="0"/>
              <w:spacing w:after="160"/>
              <w:rPr>
                <w:rFonts w:ascii="GHEA Grapalat" w:hAnsi="GHEA Grapalat" w:cs="Sylfaen"/>
              </w:rPr>
            </w:pPr>
          </w:p>
          <w:p w14:paraId="0517E072"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00A339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26A9202"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D702241" w14:textId="77777777" w:rsidR="00C3421C" w:rsidRPr="00B138F3" w:rsidRDefault="00C3421C" w:rsidP="00DE2AE3">
            <w:pPr>
              <w:widowControl w:val="0"/>
              <w:spacing w:after="160"/>
              <w:rPr>
                <w:rFonts w:ascii="GHEA Grapalat" w:hAnsi="GHEA Grapalat" w:cs="Sylfaen"/>
              </w:rPr>
            </w:pPr>
          </w:p>
          <w:p w14:paraId="01DF02B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76E324" w14:textId="77777777" w:rsidR="00C3421C" w:rsidRPr="00B138F3" w:rsidRDefault="00C3421C" w:rsidP="00DE2AE3">
            <w:pPr>
              <w:widowControl w:val="0"/>
              <w:spacing w:after="160"/>
              <w:jc w:val="right"/>
              <w:rPr>
                <w:rFonts w:ascii="GHEA Grapalat" w:hAnsi="GHEA Grapalat" w:cs="Tahoma"/>
              </w:rPr>
            </w:pPr>
          </w:p>
          <w:p w14:paraId="62F4C7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39D2265" w14:textId="77777777" w:rsidR="00C3421C" w:rsidRPr="00B138F3" w:rsidRDefault="00C3421C" w:rsidP="00DE2AE3">
            <w:pPr>
              <w:widowControl w:val="0"/>
              <w:spacing w:after="160"/>
              <w:rPr>
                <w:rFonts w:ascii="GHEA Grapalat" w:hAnsi="GHEA Grapalat" w:cs="Sylfaen"/>
              </w:rPr>
            </w:pPr>
          </w:p>
          <w:p w14:paraId="1E3D61C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CA01BB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199F141"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C92AAB" w14:textId="77777777" w:rsidR="00C3421C" w:rsidRPr="00B138F3" w:rsidRDefault="00C3421C" w:rsidP="00DE2AE3">
            <w:pPr>
              <w:widowControl w:val="0"/>
              <w:spacing w:after="160"/>
              <w:rPr>
                <w:rFonts w:ascii="GHEA Grapalat" w:hAnsi="GHEA Grapalat"/>
              </w:rPr>
            </w:pPr>
          </w:p>
          <w:p w14:paraId="3576DD1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C0C24F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8F27290" w14:textId="77777777" w:rsidR="00C3421C" w:rsidRPr="00B138F3" w:rsidRDefault="00C3421C" w:rsidP="00DE2AE3">
            <w:pPr>
              <w:widowControl w:val="0"/>
              <w:spacing w:after="160"/>
              <w:rPr>
                <w:rFonts w:ascii="GHEA Grapalat" w:hAnsi="GHEA Grapalat" w:cs="Tahoma"/>
              </w:rPr>
            </w:pPr>
          </w:p>
          <w:p w14:paraId="3821FAEB"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AA3E5D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B4FBC3" w14:textId="77777777" w:rsidR="00C3421C" w:rsidRPr="00B138F3" w:rsidRDefault="00C3421C" w:rsidP="00DE2AE3">
            <w:pPr>
              <w:widowControl w:val="0"/>
              <w:spacing w:after="160"/>
              <w:rPr>
                <w:rFonts w:ascii="GHEA Grapalat" w:hAnsi="GHEA Grapalat" w:cs="Tahoma"/>
              </w:rPr>
            </w:pPr>
          </w:p>
          <w:p w14:paraId="562B4A7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5D3D2C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A48F9B3" w14:textId="77777777" w:rsidR="00C3421C" w:rsidRPr="00B138F3" w:rsidRDefault="00C3421C" w:rsidP="00DE2AE3">
            <w:pPr>
              <w:widowControl w:val="0"/>
              <w:spacing w:after="160"/>
              <w:rPr>
                <w:rFonts w:ascii="GHEA Grapalat" w:hAnsi="GHEA Grapalat" w:cs="Arial"/>
              </w:rPr>
            </w:pPr>
          </w:p>
        </w:tc>
      </w:tr>
      <w:tr w:rsidR="00B138F3" w:rsidRPr="00B138F3" w14:paraId="0F8112E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5545DED"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0A41F25" w14:textId="77777777" w:rsidR="00C3421C" w:rsidRPr="00B138F3" w:rsidRDefault="00C3421C" w:rsidP="00DE2AE3">
            <w:pPr>
              <w:widowControl w:val="0"/>
              <w:spacing w:after="160"/>
              <w:rPr>
                <w:rFonts w:ascii="GHEA Grapalat" w:hAnsi="GHEA Grapalat" w:cs="Sylfaen"/>
              </w:rPr>
            </w:pPr>
          </w:p>
          <w:p w14:paraId="434BA44F"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EB4AAF"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89CE934" w14:textId="77777777" w:rsidR="00C3421C" w:rsidRPr="00B138F3" w:rsidRDefault="00C3421C" w:rsidP="00DE2AE3">
            <w:pPr>
              <w:widowControl w:val="0"/>
              <w:spacing w:after="160"/>
              <w:rPr>
                <w:rFonts w:ascii="GHEA Grapalat" w:hAnsi="GHEA Grapalat"/>
              </w:rPr>
            </w:pPr>
          </w:p>
          <w:p w14:paraId="26AB2A4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5BFC59E" w14:textId="77777777" w:rsidR="00C3421C" w:rsidRPr="00B138F3" w:rsidRDefault="00C3421C" w:rsidP="00C3421C">
      <w:pPr>
        <w:widowControl w:val="0"/>
        <w:spacing w:after="160"/>
        <w:jc w:val="center"/>
        <w:rPr>
          <w:rFonts w:ascii="GHEA Grapalat" w:hAnsi="GHEA Grapalat" w:cs="Sylfaen"/>
        </w:rPr>
      </w:pPr>
    </w:p>
    <w:p w14:paraId="090D2F1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D4666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468C6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EB9611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0EA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C863B0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93E7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935FC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1D1F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345CE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0870F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6E2530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398F0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5771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0355A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CE9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521F3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18542D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634B7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C51ED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63E09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A67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71AA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AD2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56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C316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1509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01A4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B23696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909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86D0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0BA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17D15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93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4240F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C33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DFB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468D5C"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A9C1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BFDB4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B4F1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94293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FD87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22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32DB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20BC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6E74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262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3B966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8E9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3AE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5AA7C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78C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702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E216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E8841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36F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1B7C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903C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3F5B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5C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71470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0F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F08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7A04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147E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DC7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873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8981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3F36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885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DB22B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F30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8F8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48212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CFB96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C5B5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DF1E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A7C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D951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5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F942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84F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722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5163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6AEB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E041D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F8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3D60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BB6AD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8C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34F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D0A2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7619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41E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64B1F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FBE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4EA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FCA5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486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BAB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3AC61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2095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14A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C4AD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53CF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8F12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3FD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00914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613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9BF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4BF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8FE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2B593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BCF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84FDD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AFA75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61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00B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A9D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CBA2C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EAF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45541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5D0DD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5F9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D5D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ACE7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223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3186B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ADCAC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D285"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EB30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28DF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BF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0482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0018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70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BD3E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213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B7D21E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11CF7"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E90E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94384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2527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161C51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D2E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D485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B80C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AA0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32B7D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7687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4C28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BDF2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2079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7D9E8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4CAA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2D0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A9B8A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1A9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8F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664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A256C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BB6C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11773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91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E10F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0E90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D5CF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C7AE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264D39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1543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C9BA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64F67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22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017E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6989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E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9E3C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79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C0B83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C4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D4BC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E2F8C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30CE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5CA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B16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31FF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2E16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411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71C4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21E4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97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AE30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751185"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FC8D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98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6C971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90568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170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D17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F9D7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63849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5F6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95137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B7CD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507A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7B71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BE57B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6E7E7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04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C6231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E231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4E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4D8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BD4AB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6927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A7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0C96F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BAF7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38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1E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841D69"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29D7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FCD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3D02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A1DC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F71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CE05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A3FFE9" w14:textId="77777777" w:rsidR="00C3421C" w:rsidRPr="00B138F3" w:rsidRDefault="00C3421C" w:rsidP="00DE2AE3">
            <w:pPr>
              <w:widowControl w:val="0"/>
              <w:spacing w:after="120"/>
              <w:jc w:val="center"/>
              <w:rPr>
                <w:rFonts w:ascii="GHEA Grapalat" w:hAnsi="GHEA Grapalat"/>
                <w:sz w:val="18"/>
                <w:szCs w:val="18"/>
              </w:rPr>
            </w:pPr>
          </w:p>
        </w:tc>
      </w:tr>
    </w:tbl>
    <w:p w14:paraId="5F2148FB" w14:textId="77777777" w:rsidR="001005B0" w:rsidRPr="00B138F3" w:rsidRDefault="001005B0" w:rsidP="00B46D58">
      <w:pPr>
        <w:widowControl w:val="0"/>
        <w:spacing w:after="160"/>
        <w:ind w:left="567" w:right="565"/>
        <w:jc w:val="center"/>
        <w:rPr>
          <w:rFonts w:ascii="GHEA Grapalat" w:hAnsi="GHEA Grapalat"/>
          <w:b/>
        </w:rPr>
      </w:pPr>
    </w:p>
    <w:p w14:paraId="1AF9A4CB" w14:textId="77777777" w:rsidR="001005B0" w:rsidRPr="00B138F3" w:rsidRDefault="001005B0" w:rsidP="00B46D58">
      <w:pPr>
        <w:widowControl w:val="0"/>
        <w:spacing w:after="160"/>
        <w:ind w:left="567" w:right="565"/>
        <w:jc w:val="center"/>
        <w:rPr>
          <w:rFonts w:ascii="GHEA Grapalat" w:hAnsi="GHEA Grapalat"/>
          <w:b/>
        </w:rPr>
      </w:pPr>
    </w:p>
    <w:p w14:paraId="19F460C4" w14:textId="77777777" w:rsidR="008623C7" w:rsidRDefault="008623C7" w:rsidP="000A214C">
      <w:pPr>
        <w:widowControl w:val="0"/>
        <w:spacing w:after="160"/>
        <w:jc w:val="right"/>
        <w:rPr>
          <w:rFonts w:ascii="GHEA Grapalat" w:hAnsi="GHEA Grapalat"/>
          <w:i/>
        </w:rPr>
      </w:pPr>
    </w:p>
    <w:p w14:paraId="7E9AEC65" w14:textId="1FFF232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186BE7BD" w14:textId="2D85ED3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542A4">
        <w:rPr>
          <w:rFonts w:ascii="GHEA Grapalat" w:hAnsi="GHEA Grapalat"/>
          <w:i/>
        </w:rPr>
        <w:t>запрос котировок</w:t>
      </w:r>
      <w:r w:rsidRPr="00B138F3">
        <w:rPr>
          <w:rFonts w:ascii="GHEA Grapalat" w:hAnsi="GHEA Grapalat"/>
          <w:i/>
        </w:rPr>
        <w:br/>
        <w:t>под кодом "</w:t>
      </w:r>
      <w:r w:rsidR="002607A7">
        <w:rPr>
          <w:rFonts w:ascii="GHEA Grapalat" w:hAnsi="GHEA Grapalat"/>
          <w:i/>
        </w:rPr>
        <w:t>ШМАКТ-GHAPDzB-26/2</w:t>
      </w:r>
      <w:r w:rsidRPr="00B138F3">
        <w:rPr>
          <w:rFonts w:ascii="GHEA Grapalat" w:hAnsi="GHEA Grapalat"/>
          <w:i/>
        </w:rPr>
        <w:t>"</w:t>
      </w:r>
      <w:r w:rsidRPr="00B138F3">
        <w:rPr>
          <w:rStyle w:val="FootnoteReference"/>
          <w:rFonts w:ascii="GHEA Grapalat" w:hAnsi="GHEA Grapalat"/>
          <w:i/>
        </w:rPr>
        <w:footnoteReference w:customMarkFollows="1" w:id="9"/>
        <w:t>*</w:t>
      </w:r>
    </w:p>
    <w:p w14:paraId="40684EA5"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7C9DDFE3" w14:textId="77777777" w:rsidR="000A214C" w:rsidRPr="00B138F3" w:rsidRDefault="000A214C" w:rsidP="00D81F41">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06B717D" w14:textId="77777777" w:rsidTr="00DE2AE3">
        <w:tc>
          <w:tcPr>
            <w:tcW w:w="4786" w:type="dxa"/>
          </w:tcPr>
          <w:p w14:paraId="4FA3006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B53297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130A63E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0A802A2"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879AAE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E9F0C6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6AC3D8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C20FCC" w14:textId="77777777" w:rsidR="000A214C" w:rsidRPr="00B138F3" w:rsidRDefault="000A214C" w:rsidP="00D81F41">
      <w:pPr>
        <w:widowControl w:val="0"/>
        <w:jc w:val="center"/>
        <w:rPr>
          <w:rFonts w:ascii="GHEA Grapalat" w:hAnsi="GHEA Grapalat" w:cs="GHEA Grapalat"/>
          <w:b/>
          <w:bCs/>
        </w:rPr>
      </w:pPr>
      <w:r w:rsidRPr="00B138F3">
        <w:rPr>
          <w:rFonts w:ascii="GHEA Grapalat" w:hAnsi="GHEA Grapalat"/>
          <w:b/>
        </w:rPr>
        <w:t>1. Предмет соглашения</w:t>
      </w:r>
    </w:p>
    <w:p w14:paraId="3B31B11A" w14:textId="00018C46" w:rsidR="000A214C" w:rsidRPr="00B138F3" w:rsidRDefault="000A214C" w:rsidP="00D81F41">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31DBD" w:rsidRPr="00B31DBD">
        <w:rPr>
          <w:rFonts w:ascii="GHEA Grapalat" w:hAnsi="GHEA Grapalat"/>
          <w:spacing w:val="-6"/>
        </w:rPr>
        <w:t>&lt;&lt;</w:t>
      </w:r>
      <w:r w:rsidR="00B31DBD">
        <w:rPr>
          <w:rFonts w:ascii="GHEA Grapalat" w:hAnsi="GHEA Grapalat"/>
          <w:i/>
        </w:rPr>
        <w:t>Коммунальное хозяйство Ани</w:t>
      </w:r>
      <w:r w:rsidR="00B31DBD" w:rsidRPr="00B31DBD">
        <w:rPr>
          <w:rFonts w:ascii="GHEA Grapalat" w:hAnsi="GHEA Grapalat"/>
          <w:i/>
        </w:rPr>
        <w:t>&gt;&gt;</w:t>
      </w:r>
      <w:r w:rsidR="00B31DBD">
        <w:rPr>
          <w:rFonts w:ascii="GHEA Grapalat" w:hAnsi="GHEA Grapalat"/>
          <w:i/>
        </w:rPr>
        <w:t xml:space="preserve"> общины Ани, Ширакский </w:t>
      </w:r>
      <w:proofErr w:type="spellStart"/>
      <w:r w:rsidR="00B31DBD">
        <w:rPr>
          <w:rFonts w:ascii="GHEA Grapalat" w:hAnsi="GHEA Grapalat"/>
          <w:i/>
        </w:rPr>
        <w:t>марз</w:t>
      </w:r>
      <w:proofErr w:type="spellEnd"/>
      <w:r w:rsidR="00B31DBD">
        <w:rPr>
          <w:rFonts w:ascii="GHEA Grapalat" w:hAnsi="GHEA Grapalat"/>
          <w:i/>
        </w:rPr>
        <w:t>, Республика Армения</w:t>
      </w:r>
      <w:r w:rsidR="00B31DBD"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2607A7">
        <w:rPr>
          <w:rFonts w:ascii="GHEA Grapalat" w:hAnsi="GHEA Grapalat"/>
          <w:i/>
        </w:rPr>
        <w:t>ШМАКТ-GHAPDzB-26/2</w:t>
      </w:r>
      <w:r w:rsidRPr="00B138F3">
        <w:rPr>
          <w:rFonts w:ascii="GHEA Grapalat" w:hAnsi="GHEA Grapalat"/>
        </w:rPr>
        <w:t>.</w:t>
      </w:r>
    </w:p>
    <w:p w14:paraId="049EAC48" w14:textId="77777777" w:rsidR="000A214C" w:rsidRPr="00B138F3" w:rsidRDefault="000A214C" w:rsidP="00D81F41">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44067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0AB817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66E2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073E7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F3260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007B8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350637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05278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6CAF2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2CEFE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9F5E8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9DEDF0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61E8A13"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CA3CA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2A6FFE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BB3D8A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8C0837"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023F5A2"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E92FE8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3C31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848AF2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733CF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AF677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458E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3821A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32A2D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E9EB77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F0955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D9DE7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B68DC8"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F6A0F6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A2D8E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DD521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093899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7F7A0"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3B75FA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174B8"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74D4C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E6F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2AE4831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3E27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182C48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6E8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F7A9D9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BA20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80E0A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D43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31DBD" w:rsidRPr="00B138F3" w14:paraId="6984AEA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951D2" w14:textId="40E11FB9"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B31DBD">
              <w:rPr>
                <w:rFonts w:ascii="GHEA Grapalat" w:hAnsi="GHEA Grapalat"/>
              </w:rPr>
              <w:t>&lt;&lt;</w:t>
            </w:r>
            <w:r w:rsidRPr="00D865AE">
              <w:rPr>
                <w:rFonts w:ascii="GHEA Grapalat" w:hAnsi="GHEA Grapalat"/>
                <w:i/>
              </w:rPr>
              <w:t>Коммунальное хозяйство Ани</w:t>
            </w:r>
            <w:r w:rsidRPr="00B31DBD">
              <w:rPr>
                <w:rFonts w:ascii="GHEA Grapalat" w:hAnsi="GHEA Grapalat"/>
                <w:i/>
              </w:rPr>
              <w:t>&gt;&gt;</w:t>
            </w:r>
            <w:r w:rsidRPr="00D865AE">
              <w:rPr>
                <w:rFonts w:ascii="GHEA Grapalat" w:hAnsi="GHEA Grapalat"/>
                <w:i/>
              </w:rPr>
              <w:t xml:space="preserve">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B31DBD" w:rsidRPr="00B138F3" w14:paraId="2A45FA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CC31D" w14:textId="1A58550C"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31DBD" w:rsidRPr="00B138F3" w14:paraId="09018A77"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B4D2A3" w14:textId="69552D2B"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B31DBD" w:rsidRPr="00B138F3" w14:paraId="2764607D"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9A324" w14:textId="7A4D32A7"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B31DBD" w:rsidRPr="00B138F3" w14:paraId="4D6E54A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D66F08" w14:textId="6E82B71A" w:rsidR="00B31DBD" w:rsidRPr="00B138F3" w:rsidRDefault="00B31DBD" w:rsidP="00B31DB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07F985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2873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A59D0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F45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3A17B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E2E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5F049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A007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C83684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3F46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F8EB20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43E3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905CF6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0DB9D"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013A63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F38E0C"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09D377A" w14:textId="77777777" w:rsidR="00BE2572" w:rsidRPr="00B138F3" w:rsidRDefault="00BE2572" w:rsidP="00DE2AE3">
            <w:pPr>
              <w:widowControl w:val="0"/>
              <w:spacing w:after="160"/>
              <w:rPr>
                <w:rFonts w:ascii="GHEA Grapalat" w:hAnsi="GHEA Grapalat" w:cs="Sylfaen"/>
              </w:rPr>
            </w:pPr>
          </w:p>
          <w:p w14:paraId="3A662A59"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C7368CD" w14:textId="77777777" w:rsidR="00BE2572" w:rsidRPr="00B138F3" w:rsidRDefault="00BE2572" w:rsidP="00DE2AE3">
            <w:pPr>
              <w:widowControl w:val="0"/>
              <w:spacing w:after="160"/>
              <w:rPr>
                <w:rFonts w:ascii="GHEA Grapalat" w:hAnsi="GHEA Grapalat" w:cs="Sylfaen"/>
              </w:rPr>
            </w:pPr>
          </w:p>
          <w:p w14:paraId="728883D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A35F929" w14:textId="77777777" w:rsidR="00BE2572" w:rsidRPr="00B138F3" w:rsidRDefault="00BE2572" w:rsidP="00DE2AE3">
            <w:pPr>
              <w:widowControl w:val="0"/>
              <w:spacing w:after="160"/>
              <w:rPr>
                <w:rFonts w:ascii="GHEA Grapalat" w:hAnsi="GHEA Grapalat" w:cs="Sylfaen"/>
              </w:rPr>
            </w:pPr>
          </w:p>
          <w:p w14:paraId="03A48D1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AC4595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9A3E666"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AACB2" w14:textId="77777777" w:rsidR="00BE2572" w:rsidRPr="00B138F3" w:rsidRDefault="00BE2572" w:rsidP="00DE2AE3">
            <w:pPr>
              <w:widowControl w:val="0"/>
              <w:spacing w:after="160"/>
              <w:rPr>
                <w:rFonts w:ascii="GHEA Grapalat" w:hAnsi="GHEA Grapalat" w:cs="Sylfaen"/>
              </w:rPr>
            </w:pPr>
          </w:p>
          <w:p w14:paraId="7D501A1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50657CD" w14:textId="77777777" w:rsidR="00BE2572" w:rsidRPr="00B138F3" w:rsidRDefault="00BE2572" w:rsidP="00DE2AE3">
            <w:pPr>
              <w:widowControl w:val="0"/>
              <w:spacing w:after="160"/>
              <w:jc w:val="right"/>
              <w:rPr>
                <w:rFonts w:ascii="GHEA Grapalat" w:hAnsi="GHEA Grapalat" w:cs="Tahoma"/>
              </w:rPr>
            </w:pPr>
          </w:p>
          <w:p w14:paraId="5F630CC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5EE9FDC" w14:textId="77777777" w:rsidR="00BE2572" w:rsidRPr="00B138F3" w:rsidRDefault="00BE2572" w:rsidP="00DE2AE3">
            <w:pPr>
              <w:widowControl w:val="0"/>
              <w:spacing w:after="160"/>
              <w:rPr>
                <w:rFonts w:ascii="GHEA Grapalat" w:hAnsi="GHEA Grapalat" w:cs="Sylfaen"/>
              </w:rPr>
            </w:pPr>
          </w:p>
          <w:p w14:paraId="5E77AC23"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AD1A87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CDD3EB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EBCA490" w14:textId="77777777" w:rsidR="00BE2572" w:rsidRPr="00B138F3" w:rsidRDefault="00BE2572" w:rsidP="00DE2AE3">
            <w:pPr>
              <w:widowControl w:val="0"/>
              <w:spacing w:after="160"/>
              <w:rPr>
                <w:rFonts w:ascii="GHEA Grapalat" w:hAnsi="GHEA Grapalat"/>
              </w:rPr>
            </w:pPr>
          </w:p>
          <w:p w14:paraId="3602024D"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61F239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3A4DC46" w14:textId="77777777" w:rsidR="00BE2572" w:rsidRPr="00B138F3" w:rsidRDefault="00BE2572" w:rsidP="00DE2AE3">
            <w:pPr>
              <w:widowControl w:val="0"/>
              <w:spacing w:after="160"/>
              <w:rPr>
                <w:rFonts w:ascii="GHEA Grapalat" w:hAnsi="GHEA Grapalat" w:cs="Tahoma"/>
              </w:rPr>
            </w:pPr>
          </w:p>
          <w:p w14:paraId="16A35EC5"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477706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20DCAA" w14:textId="77777777" w:rsidR="00BE2572" w:rsidRPr="00B138F3" w:rsidRDefault="00BE2572" w:rsidP="00DE2AE3">
            <w:pPr>
              <w:widowControl w:val="0"/>
              <w:spacing w:after="160"/>
              <w:rPr>
                <w:rFonts w:ascii="GHEA Grapalat" w:hAnsi="GHEA Grapalat" w:cs="Tahoma"/>
              </w:rPr>
            </w:pPr>
          </w:p>
          <w:p w14:paraId="18BE422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FC5D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DA98149" w14:textId="77777777" w:rsidR="00BE2572" w:rsidRPr="00B138F3" w:rsidRDefault="00BE2572" w:rsidP="00DE2AE3">
            <w:pPr>
              <w:widowControl w:val="0"/>
              <w:spacing w:after="160"/>
              <w:rPr>
                <w:rFonts w:ascii="GHEA Grapalat" w:hAnsi="GHEA Grapalat" w:cs="Arial"/>
              </w:rPr>
            </w:pPr>
          </w:p>
        </w:tc>
      </w:tr>
      <w:tr w:rsidR="00B138F3" w:rsidRPr="00B138F3" w14:paraId="26601A9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839642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CC4148B" w14:textId="77777777" w:rsidR="00BE2572" w:rsidRPr="00B138F3" w:rsidRDefault="00BE2572" w:rsidP="00DE2AE3">
            <w:pPr>
              <w:widowControl w:val="0"/>
              <w:spacing w:after="160"/>
              <w:rPr>
                <w:rFonts w:ascii="GHEA Grapalat" w:hAnsi="GHEA Grapalat" w:cs="Sylfaen"/>
              </w:rPr>
            </w:pPr>
          </w:p>
          <w:p w14:paraId="7954F34E"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06FD3C"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62DB10C" w14:textId="77777777" w:rsidR="00BE2572" w:rsidRPr="00B138F3" w:rsidRDefault="00BE2572" w:rsidP="00DE2AE3">
            <w:pPr>
              <w:widowControl w:val="0"/>
              <w:spacing w:after="160"/>
              <w:rPr>
                <w:rFonts w:ascii="GHEA Grapalat" w:hAnsi="GHEA Grapalat"/>
              </w:rPr>
            </w:pPr>
          </w:p>
          <w:p w14:paraId="01EE19C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FE92C9C" w14:textId="77777777" w:rsidR="00BE2572" w:rsidRPr="00B138F3" w:rsidRDefault="00BE2572" w:rsidP="00BE2572">
      <w:pPr>
        <w:widowControl w:val="0"/>
        <w:spacing w:after="160"/>
        <w:jc w:val="center"/>
        <w:rPr>
          <w:rFonts w:ascii="GHEA Grapalat" w:hAnsi="GHEA Grapalat" w:cs="Sylfaen"/>
        </w:rPr>
      </w:pPr>
    </w:p>
    <w:p w14:paraId="3F61430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1BA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91324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ABCF8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AF6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86D034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345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93424D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75E14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5517D0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2371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7880F9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CB09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D2F67B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4348A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5FA8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A8467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A3F2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A116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FE58B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D321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61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C829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F1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6C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A62B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2B8BF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763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3755D4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87F4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C4B3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581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E29D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9A0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E4A83D"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51725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F89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4F292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0EB4E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389E2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DC1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D45EC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F460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44C2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D5E1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2DC9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D210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528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EB94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9C4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F6E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AC58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204D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4C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7155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3D8A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7E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31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0C16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5C3A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0C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B3BF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DB8A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E7B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AC44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9D20D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C214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AA1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8F8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B602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8C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ECE1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7858E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51E0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82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F74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E88C5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F6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94F1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F70F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CC1A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C6D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CA2F4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9030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3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F5C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4A27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50C0D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417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932B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C1E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968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15D1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186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37C1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00D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EBB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B239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9C0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F432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60C8E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70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02E1A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3B96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8F5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8CB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7ED7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7C2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0B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3835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6647F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7CA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AE49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9572D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8E2E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F0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CD02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F7EC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9B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AEA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766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51DE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9C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7AEA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022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0D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9230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28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905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A806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0B92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0267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4FDE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7B83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E8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A291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B000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2F5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22B9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279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3645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2C69E"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0A69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E6ECB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CA07B"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CF56CF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6146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4E8B3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5CFB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6D1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373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8E9EC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97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0E0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A5D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99F78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5F3C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103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0D834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52C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211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262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601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03FBD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B632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D4E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B61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6A4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5887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5EBE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0C21E5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211C8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F3DA8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9485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56C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FCA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DC0C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585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D9641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6301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9CF3E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A8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707B9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729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2F3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DE58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F8EE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E8D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9F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7E8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9FB2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B8AE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8B0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AF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B9FF0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5D0B2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EAA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065B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F02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A57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64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9059C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9579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0C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6E3ED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8E6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58E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C9EA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845659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7BD8C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61B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25DE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4775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FD7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85B9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FCC4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95D64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A4A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32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A73C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1F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576B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B4FD11"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268F4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8F8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0A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0E6E0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B8B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0F1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D0DADC" w14:textId="77777777" w:rsidR="00BE2572" w:rsidRPr="00B138F3" w:rsidRDefault="00BE2572" w:rsidP="00DE2AE3">
            <w:pPr>
              <w:widowControl w:val="0"/>
              <w:spacing w:after="120"/>
              <w:jc w:val="center"/>
              <w:rPr>
                <w:rFonts w:ascii="GHEA Grapalat" w:hAnsi="GHEA Grapalat"/>
                <w:sz w:val="18"/>
                <w:szCs w:val="18"/>
              </w:rPr>
            </w:pPr>
          </w:p>
        </w:tc>
      </w:tr>
    </w:tbl>
    <w:p w14:paraId="4F77BBE5" w14:textId="77777777" w:rsidR="00BE2572" w:rsidRPr="00B138F3" w:rsidRDefault="00BE2572" w:rsidP="00BE2572">
      <w:pPr>
        <w:widowControl w:val="0"/>
        <w:spacing w:after="160"/>
        <w:ind w:left="567" w:right="565"/>
        <w:jc w:val="center"/>
        <w:rPr>
          <w:rFonts w:ascii="GHEA Grapalat" w:hAnsi="GHEA Grapalat"/>
          <w:b/>
        </w:rPr>
      </w:pPr>
    </w:p>
    <w:p w14:paraId="3F701649" w14:textId="77777777" w:rsidR="00BE2572" w:rsidRPr="00B138F3" w:rsidRDefault="00BE2572" w:rsidP="00BE2572">
      <w:pPr>
        <w:widowControl w:val="0"/>
        <w:spacing w:after="160"/>
        <w:ind w:left="567" w:right="565"/>
        <w:jc w:val="center"/>
        <w:rPr>
          <w:rFonts w:ascii="GHEA Grapalat" w:hAnsi="GHEA Grapalat"/>
          <w:b/>
        </w:rPr>
      </w:pPr>
    </w:p>
    <w:p w14:paraId="353F9CD0" w14:textId="178AE33C" w:rsidR="000A214C" w:rsidRPr="00B138F3" w:rsidRDefault="000A214C" w:rsidP="000A214C">
      <w:pPr>
        <w:widowControl w:val="0"/>
        <w:spacing w:after="160"/>
        <w:jc w:val="both"/>
        <w:rPr>
          <w:rFonts w:ascii="GHEA Grapalat" w:hAnsi="GHEA Grapalat"/>
        </w:rPr>
      </w:pPr>
    </w:p>
    <w:p w14:paraId="45D88D30"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1FAD4B06" w14:textId="7C0460D3"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607A7">
        <w:rPr>
          <w:rFonts w:ascii="GHEA Grapalat" w:hAnsi="GHEA Grapalat"/>
          <w:b/>
          <w:sz w:val="24"/>
          <w:szCs w:val="24"/>
        </w:rPr>
        <w:t>ШМАКТ-GHAPDzB-26/2</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1"/>
        <w:t>*</w:t>
      </w:r>
    </w:p>
    <w:p w14:paraId="5623DDD3" w14:textId="77777777" w:rsidR="008D352C" w:rsidRPr="00B138F3" w:rsidRDefault="008D352C" w:rsidP="00B46D58">
      <w:pPr>
        <w:widowControl w:val="0"/>
        <w:spacing w:after="160"/>
        <w:ind w:left="-142" w:firstLine="142"/>
        <w:jc w:val="center"/>
        <w:rPr>
          <w:rFonts w:ascii="GHEA Grapalat" w:hAnsi="GHEA Grapalat"/>
          <w:i/>
        </w:rPr>
      </w:pPr>
    </w:p>
    <w:p w14:paraId="15403B3D" w14:textId="02200E1E"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ДОГОВОР ПОСТАВК</w:t>
      </w:r>
      <w:r w:rsidR="00F15CED" w:rsidRPr="00B138F3">
        <w:rPr>
          <w:rFonts w:ascii="GHEA Grapalat" w:hAnsi="GHEA Grapalat"/>
          <w:b/>
        </w:rPr>
        <w:t xml:space="preserve">И ТОВАРА </w:t>
      </w:r>
    </w:p>
    <w:p w14:paraId="521DD450" w14:textId="52717CF6" w:rsidR="00071D1C" w:rsidRPr="002607A7" w:rsidRDefault="00071D1C" w:rsidP="00293742">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2607A7">
        <w:rPr>
          <w:rFonts w:ascii="GHEA Grapalat" w:hAnsi="GHEA Grapalat"/>
          <w:b/>
        </w:rPr>
        <w:t>ШМАКТ-GHAPDzB-26/2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1F666E1" w14:textId="77777777" w:rsidTr="00F15CED">
        <w:tc>
          <w:tcPr>
            <w:tcW w:w="4643" w:type="dxa"/>
          </w:tcPr>
          <w:p w14:paraId="5D66F114" w14:textId="4E241915" w:rsidR="00F15CED" w:rsidRPr="00293742" w:rsidRDefault="00F83E0A" w:rsidP="00B46D58">
            <w:pPr>
              <w:widowControl w:val="0"/>
              <w:spacing w:after="160"/>
              <w:rPr>
                <w:rFonts w:ascii="GHEA Grapalat" w:hAnsi="GHEA Grapalat" w:cs="Sylfaen"/>
              </w:rPr>
            </w:pPr>
            <w:r w:rsidRPr="002607A7">
              <w:rPr>
                <w:rFonts w:ascii="GHEA Grapalat" w:hAnsi="GHEA Grapalat"/>
              </w:rPr>
              <w:tab/>
            </w:r>
            <w:r w:rsidR="00293742" w:rsidRPr="00B138F3">
              <w:rPr>
                <w:rFonts w:ascii="GHEA Grapalat" w:hAnsi="GHEA Grapalat"/>
              </w:rPr>
              <w:t>Г</w:t>
            </w:r>
            <w:r w:rsidR="00293742">
              <w:rPr>
                <w:rFonts w:ascii="GHEA Grapalat" w:hAnsi="GHEA Grapalat"/>
                <w:lang w:val="hy-AM"/>
              </w:rPr>
              <w:t>.</w:t>
            </w:r>
            <w:proofErr w:type="spellStart"/>
            <w:r w:rsidR="00293742">
              <w:rPr>
                <w:rFonts w:ascii="GHEA Grapalat" w:hAnsi="GHEA Grapalat"/>
              </w:rPr>
              <w:t>Маралик</w:t>
            </w:r>
            <w:proofErr w:type="spellEnd"/>
          </w:p>
        </w:tc>
        <w:tc>
          <w:tcPr>
            <w:tcW w:w="4643" w:type="dxa"/>
          </w:tcPr>
          <w:p w14:paraId="513B7B4F" w14:textId="1149F274"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293742">
              <w:rPr>
                <w:rFonts w:ascii="GHEA Grapalat" w:hAnsi="GHEA Grapalat"/>
              </w:rPr>
              <w:t>26</w:t>
            </w:r>
            <w:r w:rsidRPr="00B138F3">
              <w:rPr>
                <w:rFonts w:ascii="GHEA Grapalat" w:hAnsi="GHEA Grapalat"/>
              </w:rPr>
              <w:t>г.</w:t>
            </w:r>
          </w:p>
        </w:tc>
      </w:tr>
    </w:tbl>
    <w:p w14:paraId="65B8FB82" w14:textId="72ADF276" w:rsidR="00071D1C" w:rsidRPr="00B138F3" w:rsidRDefault="00293742" w:rsidP="00B46D58">
      <w:pPr>
        <w:widowControl w:val="0"/>
        <w:spacing w:after="160"/>
        <w:jc w:val="both"/>
        <w:rPr>
          <w:rFonts w:ascii="GHEA Grapalat" w:hAnsi="GHEA Grapalat"/>
        </w:rPr>
      </w:pPr>
      <w:r w:rsidRPr="00DD4E75">
        <w:rPr>
          <w:rFonts w:ascii="GHEA Grapalat" w:hAnsi="GHEA Grapalat"/>
        </w:rPr>
        <w:t xml:space="preserve">Заказчик </w:t>
      </w:r>
      <w:r>
        <w:rPr>
          <w:rFonts w:ascii="GHEA Grapalat" w:hAnsi="GHEA Grapalat"/>
        </w:rPr>
        <w:t>&lt;&lt;</w:t>
      </w:r>
      <w:r w:rsidRPr="00DD4E75">
        <w:rPr>
          <w:rFonts w:ascii="GHEA Grapalat" w:hAnsi="GHEA Grapalat"/>
        </w:rPr>
        <w:t>Коммунальное хозяйство Ани</w:t>
      </w:r>
      <w:r>
        <w:rPr>
          <w:rFonts w:ascii="GHEA Grapalat" w:hAnsi="GHEA Grapalat"/>
        </w:rPr>
        <w:t>&gt;&gt;</w:t>
      </w:r>
      <w:r w:rsidRPr="00DD4E75">
        <w:rPr>
          <w:rFonts w:ascii="GHEA Grapalat" w:hAnsi="GHEA Grapalat"/>
        </w:rPr>
        <w:t xml:space="preserve"> общины Ани, Ширакский </w:t>
      </w:r>
      <w:proofErr w:type="spellStart"/>
      <w:r w:rsidRPr="00DD4E75">
        <w:rPr>
          <w:rFonts w:ascii="GHEA Grapalat" w:hAnsi="GHEA Grapalat"/>
        </w:rPr>
        <w:t>марз</w:t>
      </w:r>
      <w:proofErr w:type="spellEnd"/>
      <w:r w:rsidRPr="00DD4E75">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Карапетян</w:t>
      </w:r>
      <w:r w:rsidRPr="00B138F3">
        <w:rPr>
          <w:rFonts w:ascii="GHEA Grapalat" w:hAnsi="GHEA Grapalat"/>
        </w:rPr>
        <w:t xml:space="preserve">, действующего на основании устава </w:t>
      </w:r>
      <w:r w:rsidRPr="00DD4E75">
        <w:rPr>
          <w:rFonts w:ascii="GHEA Grapalat" w:hAnsi="GHEA Grapalat"/>
        </w:rPr>
        <w:t>"Коммунальное хозяйство Ани"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ABB4685"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D8D5C97"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A1CC4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2622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0FD9B8A" w14:textId="6A91FB9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93742">
        <w:rPr>
          <w:rFonts w:ascii="GHEA Grapalat" w:hAnsi="GHEA Grapalat"/>
        </w:rPr>
        <w:t>5</w:t>
      </w:r>
      <w:r w:rsidRPr="00B138F3">
        <w:rPr>
          <w:rFonts w:ascii="GHEA Grapalat" w:hAnsi="GHEA Grapalat"/>
        </w:rPr>
        <w:t xml:space="preserve"> дней.</w:t>
      </w:r>
    </w:p>
    <w:p w14:paraId="5C44DB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589BB8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90BBF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2B0D20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475F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BF8BB3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032365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5C9F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96935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446D9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D16E9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30C67C6"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DF604E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27C47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AA84D2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5A41DF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41F87CA" w14:textId="440E2413"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B75FF2">
        <w:rPr>
          <w:rFonts w:ascii="GHEA Grapalat" w:hAnsi="GHEA Grapalat"/>
        </w:rPr>
        <w:t xml:space="preserve">5 </w:t>
      </w:r>
      <w:r w:rsidRPr="00B138F3">
        <w:rPr>
          <w:rFonts w:ascii="GHEA Grapalat" w:hAnsi="GHEA Grapalat"/>
        </w:rPr>
        <w:t>дней;</w:t>
      </w:r>
    </w:p>
    <w:p w14:paraId="78A94D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0F819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7EC5A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169D9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14D7FF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70BF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6B3187"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057C57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3FFD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BF7FCC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3A8782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16CD5B"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2D0FD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6A13CC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2A571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2FF04E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0F417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F43B1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2F1FB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54934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FA2D50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24D41E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8A0192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0F2F4E5"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3A9C0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5244D0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50FEFB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EAA7BB0" w14:textId="5FDC964C"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B75FF2">
        <w:rPr>
          <w:rFonts w:ascii="GHEA Grapalat" w:hAnsi="GHEA Grapalat"/>
        </w:rPr>
        <w:t>25</w:t>
      </w:r>
      <w:proofErr w:type="gramEnd"/>
      <w:r w:rsidR="00B75FF2">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D57E627" w14:textId="4BBEBF68"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228DC20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335928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E6A6223" w14:textId="1F4E4B73"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F3287C">
        <w:rPr>
          <w:rFonts w:ascii="GHEA Grapalat" w:hAnsi="GHEA Grapalat"/>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5243C3B6"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CB805A5"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ABD4D55" w14:textId="6900BA4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3287C">
        <w:rPr>
          <w:rFonts w:ascii="GHEA Grapalat" w:hAnsi="GHEA Grapalat"/>
        </w:rPr>
        <w:t>2</w:t>
      </w:r>
      <w:r>
        <w:rPr>
          <w:rFonts w:ascii="GHEA Grapalat" w:hAnsi="GHEA Grapalat"/>
        </w:rPr>
        <w:t xml:space="preserve"> экземпляр акта приема-передачи (Приложение № 3). </w:t>
      </w:r>
    </w:p>
    <w:p w14:paraId="1B4C66C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D10DE2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B26640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3AD8BB7C" w14:textId="38E44229"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3287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79D5499"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FF590AA"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7ABB8FE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88BF84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CC02B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5E702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900959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7678194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6E7495"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B7F29BA"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7C6E249" w14:textId="02620E50" w:rsidR="0094684E" w:rsidRPr="00B138F3" w:rsidRDefault="009F337A" w:rsidP="00F3287C">
      <w:pPr>
        <w:widowControl w:val="0"/>
        <w:spacing w:after="160"/>
        <w:ind w:firstLine="567"/>
        <w:jc w:val="both"/>
        <w:rPr>
          <w:rFonts w:ascii="GHEA Grapalat" w:hAnsi="GHEA Grapalat"/>
          <w:lang w:val="hy-AM"/>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3E3DE7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57D9594F"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84417BF" w14:textId="1535F461"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774FD1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4C204BA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E03489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F03C90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F43F007"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C5C1842"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1B5C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8A6D11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2B0109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14"/>
        <w:t>22</w:t>
      </w:r>
    </w:p>
    <w:p w14:paraId="37790A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9A52E6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0F1B2A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3609CD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C6CF570"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B1098AA" w14:textId="0DC9C1B6"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p>
    <w:p w14:paraId="16BD767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6A2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B4D77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6B55E93" w14:textId="42FECEDC" w:rsidR="00071D1C" w:rsidRPr="00B138F3" w:rsidRDefault="004964DF" w:rsidP="00B46D58">
      <w:pPr>
        <w:widowControl w:val="0"/>
        <w:spacing w:after="160"/>
        <w:jc w:val="center"/>
        <w:rPr>
          <w:rFonts w:ascii="GHEA Grapalat" w:hAnsi="GHEA Grapalat"/>
          <w:b/>
        </w:rPr>
      </w:pPr>
      <w:r>
        <w:rPr>
          <w:rFonts w:ascii="GHEA Grapalat" w:hAnsi="GHEA Grapalat"/>
          <w:b/>
          <w:lang w:val="hy-AM"/>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2F89A2D7" w14:textId="77777777" w:rsidTr="0016519F">
        <w:tc>
          <w:tcPr>
            <w:tcW w:w="4536" w:type="dxa"/>
          </w:tcPr>
          <w:p w14:paraId="36FA06C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18BC718C" w14:textId="77777777" w:rsidR="004964DF" w:rsidRPr="004964DF" w:rsidRDefault="004964DF" w:rsidP="004964DF">
            <w:pPr>
              <w:widowControl w:val="0"/>
              <w:jc w:val="center"/>
              <w:rPr>
                <w:rFonts w:ascii="GHEA Grapalat" w:hAnsi="GHEA Grapalat"/>
              </w:rPr>
            </w:pPr>
            <w:r w:rsidRPr="004964DF">
              <w:rPr>
                <w:rFonts w:ascii="GHEA Grapalat" w:hAnsi="GHEA Grapalat"/>
              </w:rPr>
              <w:t>&lt;&lt;</w:t>
            </w:r>
            <w:proofErr w:type="spellStart"/>
            <w:r w:rsidRPr="004964DF">
              <w:rPr>
                <w:rFonts w:ascii="GHEA Grapalat" w:hAnsi="GHEA Grapalat"/>
              </w:rPr>
              <w:t>Анийское</w:t>
            </w:r>
            <w:proofErr w:type="spellEnd"/>
            <w:r w:rsidRPr="004964DF">
              <w:rPr>
                <w:rFonts w:ascii="GHEA Grapalat" w:hAnsi="GHEA Grapalat"/>
              </w:rPr>
              <w:t xml:space="preserve"> коммунальное хозяйство&gt;&gt; общины Ани, Ширакская область, РА</w:t>
            </w:r>
          </w:p>
          <w:p w14:paraId="105CC6F4" w14:textId="3FBBA1EE" w:rsidR="004964DF" w:rsidRPr="004964DF" w:rsidRDefault="004964DF" w:rsidP="004964DF">
            <w:pPr>
              <w:widowControl w:val="0"/>
              <w:jc w:val="center"/>
              <w:rPr>
                <w:rFonts w:ascii="GHEA Grapalat" w:hAnsi="GHEA Grapalat"/>
              </w:rPr>
            </w:pPr>
            <w:r w:rsidRPr="004964DF">
              <w:rPr>
                <w:rFonts w:ascii="GHEA Grapalat" w:hAnsi="GHEA Grapalat"/>
              </w:rPr>
              <w:t xml:space="preserve">РА, г. </w:t>
            </w:r>
            <w:proofErr w:type="spellStart"/>
            <w:r w:rsidRPr="004964DF">
              <w:rPr>
                <w:rFonts w:ascii="GHEA Grapalat" w:hAnsi="GHEA Grapalat"/>
              </w:rPr>
              <w:t>Маралик</w:t>
            </w:r>
            <w:proofErr w:type="spellEnd"/>
            <w:r w:rsidRPr="004964DF">
              <w:rPr>
                <w:rFonts w:ascii="GHEA Grapalat" w:hAnsi="GHEA Grapalat"/>
              </w:rPr>
              <w:t xml:space="preserve">, </w:t>
            </w:r>
            <w:proofErr w:type="spellStart"/>
            <w:r w:rsidRPr="004964DF">
              <w:rPr>
                <w:rFonts w:ascii="GHEA Grapalat" w:hAnsi="GHEA Grapalat"/>
              </w:rPr>
              <w:t>Мадатян</w:t>
            </w:r>
            <w:proofErr w:type="spellEnd"/>
            <w:r w:rsidRPr="004964DF">
              <w:rPr>
                <w:rFonts w:ascii="GHEA Grapalat" w:hAnsi="GHEA Grapalat"/>
              </w:rPr>
              <w:t xml:space="preserve"> 1</w:t>
            </w:r>
          </w:p>
          <w:p w14:paraId="52492FDE" w14:textId="77777777" w:rsidR="004964DF" w:rsidRPr="004964DF" w:rsidRDefault="004964DF" w:rsidP="004964DF">
            <w:pPr>
              <w:widowControl w:val="0"/>
              <w:jc w:val="center"/>
              <w:rPr>
                <w:rFonts w:ascii="GHEA Grapalat" w:hAnsi="GHEA Grapalat"/>
              </w:rPr>
            </w:pPr>
            <w:r w:rsidRPr="004964DF">
              <w:rPr>
                <w:rFonts w:ascii="GHEA Grapalat" w:hAnsi="GHEA Grapalat"/>
              </w:rPr>
              <w:t>Центральное казначейство</w:t>
            </w:r>
          </w:p>
          <w:p w14:paraId="5CBE3E73" w14:textId="5A2728B4" w:rsidR="004964DF" w:rsidRPr="004964DF" w:rsidRDefault="004015FF" w:rsidP="004964DF">
            <w:pPr>
              <w:widowControl w:val="0"/>
              <w:jc w:val="center"/>
              <w:rPr>
                <w:rFonts w:ascii="GHEA Grapalat" w:hAnsi="GHEA Grapalat"/>
              </w:rPr>
            </w:pPr>
            <w:r>
              <w:rPr>
                <w:rFonts w:ascii="GHEA Grapalat" w:hAnsi="GHEA Grapalat"/>
              </w:rPr>
              <w:t>НН</w:t>
            </w:r>
            <w:r w:rsidR="004964DF" w:rsidRPr="004964DF">
              <w:rPr>
                <w:rFonts w:ascii="GHEA Grapalat" w:hAnsi="GHEA Grapalat"/>
              </w:rPr>
              <w:t xml:space="preserve"> 900492000519</w:t>
            </w:r>
          </w:p>
          <w:p w14:paraId="096EA3B6" w14:textId="317402B4" w:rsidR="004964DF" w:rsidRPr="004964DF" w:rsidRDefault="004015FF" w:rsidP="004964DF">
            <w:pPr>
              <w:widowControl w:val="0"/>
              <w:jc w:val="center"/>
              <w:rPr>
                <w:rFonts w:ascii="GHEA Grapalat" w:hAnsi="GHEA Grapalat"/>
              </w:rPr>
            </w:pPr>
            <w:r>
              <w:rPr>
                <w:rFonts w:ascii="GHEA Grapalat" w:hAnsi="GHEA Grapalat"/>
              </w:rPr>
              <w:t>УНН</w:t>
            </w:r>
            <w:r w:rsidR="004964DF" w:rsidRPr="004964DF">
              <w:rPr>
                <w:rFonts w:ascii="GHEA Grapalat" w:hAnsi="GHEA Grapalat"/>
              </w:rPr>
              <w:t xml:space="preserve"> 05546246</w:t>
            </w:r>
          </w:p>
          <w:p w14:paraId="4E2B68EC" w14:textId="2DDD7A82" w:rsidR="004964DF" w:rsidRPr="00B516F7" w:rsidRDefault="004015FF" w:rsidP="004964DF">
            <w:pPr>
              <w:widowControl w:val="0"/>
              <w:jc w:val="center"/>
              <w:rPr>
                <w:rFonts w:ascii="GHEA Grapalat" w:hAnsi="GHEA Grapalat"/>
              </w:rPr>
            </w:pPr>
            <w:r>
              <w:rPr>
                <w:rFonts w:ascii="GHEA Grapalat" w:hAnsi="GHEA Grapalat"/>
              </w:rPr>
              <w:t>Директор</w:t>
            </w:r>
            <w:r w:rsidR="004964DF" w:rsidRPr="00B516F7">
              <w:rPr>
                <w:rFonts w:ascii="GHEA Grapalat" w:hAnsi="GHEA Grapalat"/>
              </w:rPr>
              <w:t>: А. Карапетян</w:t>
            </w:r>
          </w:p>
          <w:p w14:paraId="58079245" w14:textId="77777777" w:rsidR="004015FF" w:rsidRPr="00B516F7" w:rsidRDefault="004015FF" w:rsidP="004964DF">
            <w:pPr>
              <w:widowControl w:val="0"/>
              <w:jc w:val="center"/>
              <w:rPr>
                <w:rFonts w:ascii="GHEA Grapalat" w:hAnsi="GHEA Grapalat"/>
              </w:rPr>
            </w:pPr>
          </w:p>
          <w:p w14:paraId="30E367F9" w14:textId="56E5EFBF" w:rsidR="00071D1C" w:rsidRPr="00B516F7" w:rsidRDefault="00F83E0A" w:rsidP="00B46D58">
            <w:pPr>
              <w:widowControl w:val="0"/>
              <w:jc w:val="center"/>
              <w:rPr>
                <w:rFonts w:ascii="GHEA Grapalat" w:hAnsi="GHEA Grapalat"/>
              </w:rPr>
            </w:pPr>
            <w:r w:rsidRPr="00B516F7">
              <w:rPr>
                <w:rFonts w:ascii="GHEA Grapalat" w:hAnsi="GHEA Grapalat"/>
              </w:rPr>
              <w:t>_______________________</w:t>
            </w:r>
          </w:p>
          <w:p w14:paraId="1F188736"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B07EE9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A591E1A" w14:textId="77777777" w:rsidR="00071D1C" w:rsidRPr="00B138F3" w:rsidRDefault="00071D1C" w:rsidP="00B46D58">
            <w:pPr>
              <w:widowControl w:val="0"/>
              <w:spacing w:after="160"/>
              <w:jc w:val="center"/>
              <w:rPr>
                <w:rFonts w:ascii="GHEA Grapalat" w:hAnsi="GHEA Grapalat"/>
              </w:rPr>
            </w:pPr>
          </w:p>
        </w:tc>
        <w:tc>
          <w:tcPr>
            <w:tcW w:w="4343" w:type="dxa"/>
          </w:tcPr>
          <w:p w14:paraId="57E49F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8D99C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F50D9F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BC63F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E38DB29" w14:textId="77777777" w:rsidR="00382B60" w:rsidRDefault="00382B60" w:rsidP="00B46D58">
      <w:pPr>
        <w:widowControl w:val="0"/>
        <w:spacing w:after="160"/>
        <w:ind w:firstLine="567"/>
        <w:jc w:val="both"/>
        <w:rPr>
          <w:rFonts w:ascii="GHEA Grapalat" w:hAnsi="GHEA Grapalat"/>
          <w:i/>
          <w:lang w:val="hy-AM"/>
        </w:rPr>
      </w:pPr>
    </w:p>
    <w:p w14:paraId="763C918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CA8D060" w14:textId="77777777" w:rsidR="00071D1C" w:rsidRPr="00B138F3" w:rsidRDefault="00DA240A" w:rsidP="00B46D58">
      <w:pPr>
        <w:widowControl w:val="0"/>
        <w:spacing w:after="160"/>
        <w:rPr>
          <w:rFonts w:ascii="GHEA Grapalat" w:hAnsi="GHEA Grapalat"/>
        </w:rPr>
      </w:pPr>
      <w:r>
        <w:rPr>
          <w:rFonts w:ascii="GHEA Grapalat" w:hAnsi="GHEA Grapalat"/>
        </w:rPr>
        <w:t>-----------------------</w:t>
      </w:r>
    </w:p>
    <w:p w14:paraId="434EB9FB"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3E41BA7C" w14:textId="77777777"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A9BFAE3" w14:textId="77777777"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4CF4E07B" w14:textId="77777777" w:rsidR="00071D1C" w:rsidRPr="00FB29E1" w:rsidRDefault="00071D1C" w:rsidP="00B46D58">
      <w:pPr>
        <w:widowControl w:val="0"/>
        <w:spacing w:after="160"/>
        <w:jc w:val="right"/>
        <w:rPr>
          <w:rFonts w:ascii="GHEA Grapalat" w:hAnsi="GHEA Grapalat"/>
          <w:lang w:val="hy-AM"/>
          <w:rPrChange w:id="12" w:author="Inesa Kocharyan" w:date="2025-02-19T10:34:00Z">
            <w:rPr>
              <w:rFonts w:ascii="GHEA Grapalat" w:hAnsi="GHEA Grapalat"/>
            </w:rPr>
          </w:rPrChange>
        </w:rPr>
        <w:sectPr w:rsidR="00071D1C" w:rsidRPr="00FB29E1" w:rsidSect="008D7E4B">
          <w:footerReference w:type="default" r:id="rId8"/>
          <w:footnotePr>
            <w:pos w:val="beneathText"/>
          </w:footnotePr>
          <w:pgSz w:w="11906" w:h="16838" w:code="9"/>
          <w:pgMar w:top="270" w:right="1418" w:bottom="270" w:left="1418" w:header="561" w:footer="561" w:gutter="0"/>
          <w:cols w:space="720"/>
          <w:docGrid w:linePitch="326"/>
        </w:sectPr>
      </w:pPr>
    </w:p>
    <w:p w14:paraId="6954BF0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330478D" w14:textId="67D198F2"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2607A7">
        <w:rPr>
          <w:rFonts w:ascii="GHEA Grapalat" w:hAnsi="GHEA Grapalat"/>
          <w:i/>
        </w:rPr>
        <w:t>ШМАКТ-GHAPDzB-26/2</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E35E34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145D3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2"/>
        <w:gridCol w:w="1559"/>
        <w:gridCol w:w="1285"/>
        <w:gridCol w:w="3356"/>
        <w:gridCol w:w="1085"/>
        <w:gridCol w:w="914"/>
        <w:gridCol w:w="1134"/>
        <w:gridCol w:w="850"/>
        <w:gridCol w:w="709"/>
        <w:gridCol w:w="1158"/>
        <w:gridCol w:w="947"/>
        <w:gridCol w:w="31"/>
      </w:tblGrid>
      <w:tr w:rsidR="00B138F3" w:rsidRPr="00B138F3" w14:paraId="63AF32E1" w14:textId="77777777" w:rsidTr="00EB70F1">
        <w:trPr>
          <w:jc w:val="center"/>
        </w:trPr>
        <w:tc>
          <w:tcPr>
            <w:tcW w:w="15552" w:type="dxa"/>
            <w:gridSpan w:val="13"/>
          </w:tcPr>
          <w:p w14:paraId="567F10A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66683760" w14:textId="77777777" w:rsidTr="00EB70F1">
        <w:trPr>
          <w:gridAfter w:val="1"/>
          <w:wAfter w:w="31" w:type="dxa"/>
          <w:trHeight w:val="219"/>
          <w:jc w:val="center"/>
        </w:trPr>
        <w:tc>
          <w:tcPr>
            <w:tcW w:w="1242" w:type="dxa"/>
            <w:vMerge w:val="restart"/>
            <w:vAlign w:val="center"/>
          </w:tcPr>
          <w:p w14:paraId="533FDBD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82" w:type="dxa"/>
            <w:vMerge w:val="restart"/>
            <w:vAlign w:val="center"/>
          </w:tcPr>
          <w:p w14:paraId="53E2D6B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0535EF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85" w:type="dxa"/>
            <w:vMerge w:val="restart"/>
            <w:vAlign w:val="center"/>
          </w:tcPr>
          <w:p w14:paraId="596E8CE2"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7"/>
              <w:t>**</w:t>
            </w:r>
          </w:p>
        </w:tc>
        <w:tc>
          <w:tcPr>
            <w:tcW w:w="3356" w:type="dxa"/>
            <w:vMerge w:val="restart"/>
            <w:vAlign w:val="center"/>
          </w:tcPr>
          <w:p w14:paraId="011F969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3DFF1B3"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14" w:type="dxa"/>
            <w:vMerge w:val="restart"/>
            <w:vAlign w:val="center"/>
          </w:tcPr>
          <w:p w14:paraId="31481C4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367169E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7F8BB84"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C3E8B0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794C980" w14:textId="77777777" w:rsidTr="00EB70F1">
        <w:trPr>
          <w:gridAfter w:val="1"/>
          <w:wAfter w:w="31" w:type="dxa"/>
          <w:trHeight w:val="445"/>
          <w:jc w:val="center"/>
        </w:trPr>
        <w:tc>
          <w:tcPr>
            <w:tcW w:w="1242" w:type="dxa"/>
            <w:vMerge/>
            <w:vAlign w:val="center"/>
          </w:tcPr>
          <w:p w14:paraId="472141AE" w14:textId="77777777" w:rsidR="00071D1C" w:rsidRPr="00B138F3" w:rsidRDefault="00071D1C" w:rsidP="00B46D58">
            <w:pPr>
              <w:widowControl w:val="0"/>
              <w:jc w:val="center"/>
              <w:rPr>
                <w:rFonts w:ascii="GHEA Grapalat" w:hAnsi="GHEA Grapalat"/>
                <w:sz w:val="16"/>
                <w:szCs w:val="16"/>
              </w:rPr>
            </w:pPr>
          </w:p>
        </w:tc>
        <w:tc>
          <w:tcPr>
            <w:tcW w:w="1282" w:type="dxa"/>
            <w:vMerge/>
            <w:vAlign w:val="center"/>
          </w:tcPr>
          <w:p w14:paraId="61E187F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4296A05" w14:textId="77777777" w:rsidR="00071D1C" w:rsidRPr="00B138F3" w:rsidRDefault="00071D1C" w:rsidP="00B46D58">
            <w:pPr>
              <w:widowControl w:val="0"/>
              <w:jc w:val="center"/>
              <w:rPr>
                <w:rFonts w:ascii="GHEA Grapalat" w:hAnsi="GHEA Grapalat"/>
                <w:sz w:val="16"/>
                <w:szCs w:val="16"/>
              </w:rPr>
            </w:pPr>
          </w:p>
        </w:tc>
        <w:tc>
          <w:tcPr>
            <w:tcW w:w="1285" w:type="dxa"/>
            <w:vMerge/>
            <w:vAlign w:val="center"/>
          </w:tcPr>
          <w:p w14:paraId="63D4F524" w14:textId="77777777" w:rsidR="00071D1C" w:rsidRPr="00B138F3" w:rsidRDefault="00071D1C" w:rsidP="00B46D58">
            <w:pPr>
              <w:widowControl w:val="0"/>
              <w:jc w:val="center"/>
              <w:rPr>
                <w:rFonts w:ascii="GHEA Grapalat" w:hAnsi="GHEA Grapalat"/>
                <w:sz w:val="16"/>
                <w:szCs w:val="16"/>
              </w:rPr>
            </w:pPr>
          </w:p>
        </w:tc>
        <w:tc>
          <w:tcPr>
            <w:tcW w:w="3356" w:type="dxa"/>
            <w:vMerge/>
            <w:vAlign w:val="center"/>
          </w:tcPr>
          <w:p w14:paraId="7BCD502C"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0E89AFFC" w14:textId="77777777" w:rsidR="00071D1C" w:rsidRPr="00B138F3" w:rsidRDefault="00071D1C" w:rsidP="00B46D58">
            <w:pPr>
              <w:widowControl w:val="0"/>
              <w:jc w:val="center"/>
              <w:rPr>
                <w:rFonts w:ascii="GHEA Grapalat" w:hAnsi="GHEA Grapalat"/>
                <w:sz w:val="16"/>
                <w:szCs w:val="16"/>
              </w:rPr>
            </w:pPr>
          </w:p>
        </w:tc>
        <w:tc>
          <w:tcPr>
            <w:tcW w:w="914" w:type="dxa"/>
            <w:vMerge/>
            <w:vAlign w:val="center"/>
          </w:tcPr>
          <w:p w14:paraId="5330FDBC"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1982EF10"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4F1A0384"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405BC77"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5B1BEF14"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59AFC7E7"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8"/>
              <w:t>***</w:t>
            </w:r>
          </w:p>
        </w:tc>
      </w:tr>
      <w:tr w:rsidR="004015FF" w:rsidRPr="00B138F3" w14:paraId="26FECABC" w14:textId="77777777" w:rsidTr="00EB70F1">
        <w:trPr>
          <w:gridAfter w:val="1"/>
          <w:wAfter w:w="31" w:type="dxa"/>
          <w:trHeight w:val="246"/>
          <w:jc w:val="center"/>
        </w:trPr>
        <w:tc>
          <w:tcPr>
            <w:tcW w:w="1242" w:type="dxa"/>
          </w:tcPr>
          <w:p w14:paraId="32031283" w14:textId="7D43AE7C" w:rsidR="004015FF" w:rsidRPr="00EB70F1" w:rsidRDefault="004015FF" w:rsidP="004015FF">
            <w:pPr>
              <w:widowControl w:val="0"/>
              <w:jc w:val="center"/>
              <w:rPr>
                <w:rFonts w:ascii="GHEA Grapalat" w:hAnsi="GHEA Grapalat"/>
                <w:sz w:val="16"/>
                <w:szCs w:val="16"/>
                <w:lang w:val="hy-AM"/>
              </w:rPr>
            </w:pPr>
            <w:r>
              <w:rPr>
                <w:rFonts w:ascii="GHEA Grapalat" w:hAnsi="GHEA Grapalat"/>
                <w:sz w:val="16"/>
                <w:szCs w:val="16"/>
                <w:lang w:val="hy-AM"/>
              </w:rPr>
              <w:t>1</w:t>
            </w:r>
          </w:p>
        </w:tc>
        <w:tc>
          <w:tcPr>
            <w:tcW w:w="1282" w:type="dxa"/>
            <w:vAlign w:val="center"/>
          </w:tcPr>
          <w:p w14:paraId="3AE9EB5B" w14:textId="5E381F88" w:rsidR="004015FF" w:rsidRPr="00B138F3" w:rsidRDefault="004015FF" w:rsidP="004015FF">
            <w:pPr>
              <w:widowControl w:val="0"/>
              <w:jc w:val="center"/>
              <w:rPr>
                <w:rFonts w:ascii="GHEA Grapalat" w:hAnsi="GHEA Grapalat"/>
                <w:sz w:val="16"/>
                <w:szCs w:val="16"/>
              </w:rPr>
            </w:pPr>
            <w:r w:rsidRPr="00AE0C5E">
              <w:rPr>
                <w:rFonts w:ascii="GHEA Grapalat" w:hAnsi="GHEA Grapalat"/>
                <w:color w:val="000000" w:themeColor="text1"/>
                <w:sz w:val="16"/>
                <w:szCs w:val="16"/>
                <w:lang w:val="hy-AM"/>
              </w:rPr>
              <w:t>09134200</w:t>
            </w:r>
          </w:p>
        </w:tc>
        <w:tc>
          <w:tcPr>
            <w:tcW w:w="1559" w:type="dxa"/>
          </w:tcPr>
          <w:p w14:paraId="3AF6CBA4" w14:textId="704DF801" w:rsidR="004015FF" w:rsidRPr="00B138F3" w:rsidRDefault="004015FF" w:rsidP="004015FF">
            <w:pPr>
              <w:widowControl w:val="0"/>
              <w:jc w:val="center"/>
              <w:rPr>
                <w:rFonts w:ascii="GHEA Grapalat" w:hAnsi="GHEA Grapalat"/>
                <w:sz w:val="16"/>
                <w:szCs w:val="16"/>
              </w:rPr>
            </w:pPr>
            <w:r w:rsidRPr="00840514">
              <w:rPr>
                <w:rFonts w:ascii="GHEA Grapalat" w:hAnsi="GHEA Grapalat"/>
                <w:bCs/>
                <w:kern w:val="32"/>
                <w:sz w:val="16"/>
                <w:szCs w:val="16"/>
                <w:lang w:val="hy-AM"/>
              </w:rPr>
              <w:t>дизельное топливо</w:t>
            </w:r>
          </w:p>
        </w:tc>
        <w:tc>
          <w:tcPr>
            <w:tcW w:w="1285" w:type="dxa"/>
          </w:tcPr>
          <w:p w14:paraId="28EF144B" w14:textId="77777777" w:rsidR="004015FF" w:rsidRPr="00B138F3" w:rsidRDefault="004015FF" w:rsidP="004015FF">
            <w:pPr>
              <w:widowControl w:val="0"/>
              <w:jc w:val="center"/>
              <w:rPr>
                <w:rFonts w:ascii="GHEA Grapalat" w:hAnsi="GHEA Grapalat"/>
                <w:sz w:val="16"/>
                <w:szCs w:val="16"/>
              </w:rPr>
            </w:pPr>
          </w:p>
        </w:tc>
        <w:tc>
          <w:tcPr>
            <w:tcW w:w="3356" w:type="dxa"/>
          </w:tcPr>
          <w:p w14:paraId="564DBB7C" w14:textId="77777777" w:rsidR="004015FF" w:rsidRPr="00B76C5C" w:rsidRDefault="004015FF" w:rsidP="004015FF">
            <w:pPr>
              <w:rPr>
                <w:rFonts w:ascii="GHEA Grapalat" w:hAnsi="GHEA Grapalat"/>
                <w:bCs/>
                <w:kern w:val="32"/>
                <w:sz w:val="16"/>
                <w:szCs w:val="16"/>
                <w:lang w:val="hy-AM"/>
              </w:rPr>
            </w:pPr>
            <w:r w:rsidRPr="00B76C5C">
              <w:rPr>
                <w:rFonts w:ascii="GHEA Grapalat" w:hAnsi="GHEA Grapalat"/>
                <w:bCs/>
                <w:kern w:val="32"/>
                <w:sz w:val="16"/>
                <w:szCs w:val="16"/>
                <w:lang w:val="hy-AM"/>
              </w:rPr>
              <w:t>Дизельное топливо.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 0С, углеродный остаток при осадке 10%. не более 0,3%, вязкость при 40 0С от 2,0 до 4,5 мм2/с, температура помутнения не выше 00 С, безопасность, маркировка и упаковка согласно 2004 года Правительства РА. «Технический регламент на топливо для двигателей внутреннего сгорания», утвержденный постановлением N 1592 от 11 ноября.</w:t>
            </w:r>
          </w:p>
          <w:p w14:paraId="76EA402F" w14:textId="7F1E6227" w:rsidR="004015FF" w:rsidRPr="00B138F3" w:rsidRDefault="004015FF" w:rsidP="004015FF">
            <w:pPr>
              <w:widowControl w:val="0"/>
              <w:jc w:val="center"/>
              <w:rPr>
                <w:rFonts w:ascii="GHEA Grapalat" w:hAnsi="GHEA Grapalat"/>
                <w:sz w:val="16"/>
                <w:szCs w:val="16"/>
              </w:rPr>
            </w:pPr>
            <w:r w:rsidRPr="00B76C5C">
              <w:rPr>
                <w:rFonts w:ascii="GHEA Grapalat" w:hAnsi="GHEA Grapalat"/>
                <w:bCs/>
                <w:kern w:val="32"/>
                <w:sz w:val="16"/>
                <w:szCs w:val="16"/>
                <w:lang w:val="hy-AM"/>
              </w:rPr>
              <w:t xml:space="preserve">Купон * Поставка осуществляется по купонам. Передача купонов компанией за счет собственных средств в «Анийское коммунальное хозяйство» общины Ани Ширакского марза РА в соответствии с графиком закупок. </w:t>
            </w:r>
            <w:r w:rsidRPr="00927620">
              <w:rPr>
                <w:rFonts w:ascii="GHEA Grapalat" w:hAnsi="GHEA Grapalat"/>
                <w:bCs/>
                <w:kern w:val="32"/>
                <w:sz w:val="16"/>
                <w:szCs w:val="16"/>
                <w:lang w:val="hy-AM"/>
              </w:rPr>
              <w:t>Наличие АЗС. В. В Маралике это обязательно.</w:t>
            </w:r>
          </w:p>
        </w:tc>
        <w:tc>
          <w:tcPr>
            <w:tcW w:w="1085" w:type="dxa"/>
          </w:tcPr>
          <w:p w14:paraId="13AD3B18" w14:textId="6EC6CA06" w:rsidR="004015FF" w:rsidRPr="00EB70F1" w:rsidRDefault="004015FF" w:rsidP="004015FF">
            <w:pPr>
              <w:widowControl w:val="0"/>
              <w:jc w:val="center"/>
              <w:rPr>
                <w:rFonts w:ascii="GHEA Grapalat" w:hAnsi="GHEA Grapalat"/>
                <w:sz w:val="16"/>
                <w:szCs w:val="16"/>
              </w:rPr>
            </w:pPr>
            <w:r>
              <w:rPr>
                <w:rFonts w:ascii="GHEA Grapalat" w:hAnsi="GHEA Grapalat"/>
                <w:sz w:val="16"/>
                <w:szCs w:val="16"/>
              </w:rPr>
              <w:t>литр</w:t>
            </w:r>
          </w:p>
        </w:tc>
        <w:tc>
          <w:tcPr>
            <w:tcW w:w="914" w:type="dxa"/>
          </w:tcPr>
          <w:p w14:paraId="77C0D079" w14:textId="77777777" w:rsidR="004015FF" w:rsidRPr="00B138F3" w:rsidRDefault="004015FF" w:rsidP="004015FF">
            <w:pPr>
              <w:widowControl w:val="0"/>
              <w:jc w:val="center"/>
              <w:rPr>
                <w:rFonts w:ascii="GHEA Grapalat" w:hAnsi="GHEA Grapalat"/>
                <w:sz w:val="16"/>
                <w:szCs w:val="16"/>
              </w:rPr>
            </w:pPr>
          </w:p>
        </w:tc>
        <w:tc>
          <w:tcPr>
            <w:tcW w:w="1134" w:type="dxa"/>
          </w:tcPr>
          <w:p w14:paraId="3B0A9A1C" w14:textId="77777777" w:rsidR="004015FF" w:rsidRPr="00B138F3" w:rsidRDefault="004015FF" w:rsidP="004015FF">
            <w:pPr>
              <w:widowControl w:val="0"/>
              <w:jc w:val="center"/>
              <w:rPr>
                <w:rFonts w:ascii="GHEA Grapalat" w:hAnsi="GHEA Grapalat"/>
                <w:sz w:val="16"/>
                <w:szCs w:val="16"/>
              </w:rPr>
            </w:pPr>
          </w:p>
        </w:tc>
        <w:tc>
          <w:tcPr>
            <w:tcW w:w="850" w:type="dxa"/>
            <w:vAlign w:val="center"/>
          </w:tcPr>
          <w:p w14:paraId="20C6EA3B" w14:textId="6A99C01E" w:rsidR="004015FF" w:rsidRPr="00B138F3" w:rsidRDefault="004015FF" w:rsidP="004015FF">
            <w:pPr>
              <w:widowControl w:val="0"/>
              <w:jc w:val="center"/>
              <w:rPr>
                <w:rFonts w:ascii="GHEA Grapalat" w:hAnsi="GHEA Grapalat"/>
                <w:sz w:val="16"/>
                <w:szCs w:val="16"/>
              </w:rPr>
            </w:pPr>
            <w:r w:rsidRPr="00BA7F83">
              <w:rPr>
                <w:rFonts w:ascii="GHEA Grapalat" w:eastAsiaTheme="minorEastAsia" w:hAnsi="GHEA Grapalat" w:cstheme="minorBidi"/>
                <w:b/>
                <w:bCs/>
                <w:color w:val="000000" w:themeColor="text1"/>
                <w:sz w:val="16"/>
                <w:szCs w:val="16"/>
                <w:lang w:val="hy-AM"/>
              </w:rPr>
              <w:t>20000</w:t>
            </w:r>
          </w:p>
        </w:tc>
        <w:tc>
          <w:tcPr>
            <w:tcW w:w="709" w:type="dxa"/>
            <w:vAlign w:val="center"/>
          </w:tcPr>
          <w:p w14:paraId="0A14ACE8" w14:textId="7D8A07F4" w:rsidR="004015FF" w:rsidRPr="00B138F3" w:rsidRDefault="004015FF" w:rsidP="004015FF">
            <w:pPr>
              <w:widowControl w:val="0"/>
              <w:jc w:val="center"/>
              <w:rPr>
                <w:rFonts w:ascii="GHEA Grapalat" w:hAnsi="GHEA Grapalat"/>
                <w:sz w:val="16"/>
                <w:szCs w:val="16"/>
              </w:rPr>
            </w:pPr>
            <w:r w:rsidRPr="00840514">
              <w:rPr>
                <w:rFonts w:ascii="GHEA Grapalat" w:hAnsi="GHEA Grapalat"/>
                <w:bCs/>
                <w:kern w:val="32"/>
                <w:sz w:val="16"/>
                <w:szCs w:val="16"/>
                <w:lang w:val="hy-AM"/>
              </w:rPr>
              <w:t>РА, Ширакский марз, г. Маралик, Мадатян 1</w:t>
            </w:r>
          </w:p>
        </w:tc>
        <w:tc>
          <w:tcPr>
            <w:tcW w:w="1158" w:type="dxa"/>
            <w:vAlign w:val="center"/>
          </w:tcPr>
          <w:p w14:paraId="563A0118" w14:textId="061F4191" w:rsidR="004015FF" w:rsidRPr="00B138F3" w:rsidRDefault="004015FF" w:rsidP="004015FF">
            <w:pPr>
              <w:widowControl w:val="0"/>
              <w:jc w:val="center"/>
              <w:rPr>
                <w:rFonts w:ascii="GHEA Grapalat" w:hAnsi="GHEA Grapalat"/>
                <w:sz w:val="16"/>
                <w:szCs w:val="16"/>
              </w:rPr>
            </w:pPr>
            <w:r w:rsidRPr="007C62F8">
              <w:rPr>
                <w:rFonts w:ascii="GHEA Grapalat" w:hAnsi="GHEA Grapalat" w:cs="Sylfaen"/>
                <w:color w:val="000000"/>
                <w:sz w:val="16"/>
                <w:szCs w:val="16"/>
                <w:shd w:val="clear" w:color="auto" w:fill="FFFFFF"/>
                <w:lang w:val="hy-AM"/>
              </w:rPr>
              <w:t>Согласно распоряжению</w:t>
            </w:r>
          </w:p>
        </w:tc>
        <w:tc>
          <w:tcPr>
            <w:tcW w:w="947" w:type="dxa"/>
          </w:tcPr>
          <w:p w14:paraId="0A48D422" w14:textId="726454DD" w:rsidR="004015FF" w:rsidRPr="00B138F3" w:rsidRDefault="004015FF" w:rsidP="004015FF">
            <w:pPr>
              <w:widowControl w:val="0"/>
              <w:jc w:val="center"/>
              <w:rPr>
                <w:rFonts w:ascii="GHEA Grapalat" w:hAnsi="GHEA Grapalat"/>
                <w:sz w:val="16"/>
                <w:szCs w:val="16"/>
              </w:rPr>
            </w:pPr>
            <w:r w:rsidRPr="007C62F8">
              <w:rPr>
                <w:rFonts w:ascii="GHEA Grapalat" w:hAnsi="GHEA Grapalat"/>
                <w:bCs/>
                <w:kern w:val="32"/>
                <w:sz w:val="16"/>
                <w:szCs w:val="16"/>
                <w:lang w:val="hy-AM"/>
              </w:rPr>
              <w:t>с даты вступления настоящего договора в силу до 25.12.2026</w:t>
            </w:r>
            <w:r>
              <w:rPr>
                <w:rFonts w:ascii="GHEA Grapalat" w:hAnsi="GHEA Grapalat"/>
                <w:bCs/>
                <w:kern w:val="32"/>
                <w:sz w:val="16"/>
                <w:szCs w:val="16"/>
              </w:rPr>
              <w:t>г.</w:t>
            </w:r>
          </w:p>
        </w:tc>
      </w:tr>
    </w:tbl>
    <w:p w14:paraId="0B895250"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A98E5B9" w14:textId="77777777" w:rsidTr="00E22E51">
        <w:trPr>
          <w:jc w:val="center"/>
        </w:trPr>
        <w:tc>
          <w:tcPr>
            <w:tcW w:w="4536" w:type="dxa"/>
          </w:tcPr>
          <w:p w14:paraId="78FEA488" w14:textId="77777777" w:rsidR="004015FF" w:rsidRPr="00B138F3" w:rsidRDefault="004015FF" w:rsidP="004015FF">
            <w:pPr>
              <w:widowControl w:val="0"/>
              <w:spacing w:after="160"/>
              <w:jc w:val="center"/>
              <w:rPr>
                <w:rFonts w:ascii="GHEA Grapalat" w:hAnsi="GHEA Grapalat" w:cs="Sylfaen"/>
                <w:b/>
                <w:bCs/>
              </w:rPr>
            </w:pPr>
            <w:r w:rsidRPr="00B138F3">
              <w:rPr>
                <w:rFonts w:ascii="GHEA Grapalat" w:hAnsi="GHEA Grapalat"/>
                <w:b/>
              </w:rPr>
              <w:t>ПОКУПАТЕЛЬ</w:t>
            </w:r>
          </w:p>
          <w:p w14:paraId="5BFADE3B" w14:textId="77777777" w:rsidR="004015FF" w:rsidRPr="004964DF" w:rsidRDefault="004015FF" w:rsidP="004015FF">
            <w:pPr>
              <w:widowControl w:val="0"/>
              <w:jc w:val="center"/>
              <w:rPr>
                <w:rFonts w:ascii="GHEA Grapalat" w:hAnsi="GHEA Grapalat"/>
              </w:rPr>
            </w:pPr>
            <w:r w:rsidRPr="004964DF">
              <w:rPr>
                <w:rFonts w:ascii="GHEA Grapalat" w:hAnsi="GHEA Grapalat"/>
              </w:rPr>
              <w:t>&lt;&lt;</w:t>
            </w:r>
            <w:proofErr w:type="spellStart"/>
            <w:r w:rsidRPr="004964DF">
              <w:rPr>
                <w:rFonts w:ascii="GHEA Grapalat" w:hAnsi="GHEA Grapalat"/>
              </w:rPr>
              <w:t>Анийское</w:t>
            </w:r>
            <w:proofErr w:type="spellEnd"/>
            <w:r w:rsidRPr="004964DF">
              <w:rPr>
                <w:rFonts w:ascii="GHEA Grapalat" w:hAnsi="GHEA Grapalat"/>
              </w:rPr>
              <w:t xml:space="preserve"> коммунальное хозяйство&gt;&gt; общины Ани, Ширакская область, РА</w:t>
            </w:r>
          </w:p>
          <w:p w14:paraId="422C5BC5" w14:textId="77777777" w:rsidR="004015FF" w:rsidRPr="004964DF" w:rsidRDefault="004015FF" w:rsidP="004015FF">
            <w:pPr>
              <w:widowControl w:val="0"/>
              <w:jc w:val="center"/>
              <w:rPr>
                <w:rFonts w:ascii="GHEA Grapalat" w:hAnsi="GHEA Grapalat"/>
              </w:rPr>
            </w:pPr>
            <w:r w:rsidRPr="004964DF">
              <w:rPr>
                <w:rFonts w:ascii="GHEA Grapalat" w:hAnsi="GHEA Grapalat"/>
              </w:rPr>
              <w:t xml:space="preserve">РА, г. </w:t>
            </w:r>
            <w:proofErr w:type="spellStart"/>
            <w:r w:rsidRPr="004964DF">
              <w:rPr>
                <w:rFonts w:ascii="GHEA Grapalat" w:hAnsi="GHEA Grapalat"/>
              </w:rPr>
              <w:t>Маралик</w:t>
            </w:r>
            <w:proofErr w:type="spellEnd"/>
            <w:r w:rsidRPr="004964DF">
              <w:rPr>
                <w:rFonts w:ascii="GHEA Grapalat" w:hAnsi="GHEA Grapalat"/>
              </w:rPr>
              <w:t xml:space="preserve">, </w:t>
            </w:r>
            <w:proofErr w:type="spellStart"/>
            <w:r w:rsidRPr="004964DF">
              <w:rPr>
                <w:rFonts w:ascii="GHEA Grapalat" w:hAnsi="GHEA Grapalat"/>
              </w:rPr>
              <w:t>Мадатян</w:t>
            </w:r>
            <w:proofErr w:type="spellEnd"/>
            <w:r w:rsidRPr="004964DF">
              <w:rPr>
                <w:rFonts w:ascii="GHEA Grapalat" w:hAnsi="GHEA Grapalat"/>
              </w:rPr>
              <w:t xml:space="preserve"> 1</w:t>
            </w:r>
          </w:p>
          <w:p w14:paraId="3AC96258" w14:textId="77777777" w:rsidR="004015FF" w:rsidRPr="004964DF" w:rsidRDefault="004015FF" w:rsidP="004015FF">
            <w:pPr>
              <w:widowControl w:val="0"/>
              <w:jc w:val="center"/>
              <w:rPr>
                <w:rFonts w:ascii="GHEA Grapalat" w:hAnsi="GHEA Grapalat"/>
              </w:rPr>
            </w:pPr>
            <w:r w:rsidRPr="004964DF">
              <w:rPr>
                <w:rFonts w:ascii="GHEA Grapalat" w:hAnsi="GHEA Grapalat"/>
              </w:rPr>
              <w:t>Центральное казначейство</w:t>
            </w:r>
          </w:p>
          <w:p w14:paraId="5ACE9246" w14:textId="77777777" w:rsidR="004015FF" w:rsidRPr="004964DF" w:rsidRDefault="004015FF" w:rsidP="004015FF">
            <w:pPr>
              <w:widowControl w:val="0"/>
              <w:jc w:val="center"/>
              <w:rPr>
                <w:rFonts w:ascii="GHEA Grapalat" w:hAnsi="GHEA Grapalat"/>
              </w:rPr>
            </w:pPr>
            <w:r>
              <w:rPr>
                <w:rFonts w:ascii="GHEA Grapalat" w:hAnsi="GHEA Grapalat"/>
              </w:rPr>
              <w:t>НН</w:t>
            </w:r>
            <w:r w:rsidRPr="004964DF">
              <w:rPr>
                <w:rFonts w:ascii="GHEA Grapalat" w:hAnsi="GHEA Grapalat"/>
              </w:rPr>
              <w:t xml:space="preserve"> 900492000519</w:t>
            </w:r>
          </w:p>
          <w:p w14:paraId="41CE6C22" w14:textId="77777777" w:rsidR="004015FF" w:rsidRPr="004964DF" w:rsidRDefault="004015FF" w:rsidP="004015FF">
            <w:pPr>
              <w:widowControl w:val="0"/>
              <w:jc w:val="center"/>
              <w:rPr>
                <w:rFonts w:ascii="GHEA Grapalat" w:hAnsi="GHEA Grapalat"/>
              </w:rPr>
            </w:pPr>
            <w:r>
              <w:rPr>
                <w:rFonts w:ascii="GHEA Grapalat" w:hAnsi="GHEA Grapalat"/>
              </w:rPr>
              <w:t>УНН</w:t>
            </w:r>
            <w:r w:rsidRPr="004964DF">
              <w:rPr>
                <w:rFonts w:ascii="GHEA Grapalat" w:hAnsi="GHEA Grapalat"/>
              </w:rPr>
              <w:t xml:space="preserve"> 05546246</w:t>
            </w:r>
          </w:p>
          <w:p w14:paraId="271732FD" w14:textId="77777777" w:rsidR="004015FF" w:rsidRPr="004015FF" w:rsidRDefault="004015FF" w:rsidP="004015FF">
            <w:pPr>
              <w:widowControl w:val="0"/>
              <w:jc w:val="center"/>
              <w:rPr>
                <w:rFonts w:ascii="GHEA Grapalat" w:hAnsi="GHEA Grapalat"/>
              </w:rPr>
            </w:pPr>
            <w:r>
              <w:rPr>
                <w:rFonts w:ascii="GHEA Grapalat" w:hAnsi="GHEA Grapalat"/>
              </w:rPr>
              <w:t>Директор</w:t>
            </w:r>
            <w:r w:rsidRPr="004015FF">
              <w:rPr>
                <w:rFonts w:ascii="GHEA Grapalat" w:hAnsi="GHEA Grapalat"/>
              </w:rPr>
              <w:t>: А. Карапетян</w:t>
            </w:r>
          </w:p>
          <w:p w14:paraId="400BD732" w14:textId="77777777" w:rsidR="004015FF" w:rsidRPr="004015FF" w:rsidRDefault="004015FF" w:rsidP="004015FF">
            <w:pPr>
              <w:widowControl w:val="0"/>
              <w:jc w:val="center"/>
              <w:rPr>
                <w:rFonts w:ascii="GHEA Grapalat" w:hAnsi="GHEA Grapalat"/>
              </w:rPr>
            </w:pPr>
          </w:p>
          <w:p w14:paraId="214B775A" w14:textId="77777777" w:rsidR="004015FF" w:rsidRPr="004015FF" w:rsidRDefault="004015FF" w:rsidP="004015FF">
            <w:pPr>
              <w:widowControl w:val="0"/>
              <w:jc w:val="center"/>
              <w:rPr>
                <w:rFonts w:ascii="GHEA Grapalat" w:hAnsi="GHEA Grapalat"/>
              </w:rPr>
            </w:pPr>
            <w:r w:rsidRPr="004015FF">
              <w:rPr>
                <w:rFonts w:ascii="GHEA Grapalat" w:hAnsi="GHEA Grapalat"/>
              </w:rPr>
              <w:t>_______________________</w:t>
            </w:r>
          </w:p>
          <w:p w14:paraId="672E7788" w14:textId="77777777" w:rsidR="004015FF" w:rsidRPr="00B138F3" w:rsidRDefault="004015FF" w:rsidP="004015FF">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EE0455D" w14:textId="7CAC9350" w:rsidR="00071D1C" w:rsidRPr="00B138F3" w:rsidRDefault="004015FF" w:rsidP="004015FF">
            <w:pPr>
              <w:widowControl w:val="0"/>
              <w:jc w:val="center"/>
              <w:rPr>
                <w:rFonts w:ascii="GHEA Grapalat" w:hAnsi="GHEA Grapalat"/>
              </w:rPr>
            </w:pPr>
            <w:r w:rsidRPr="00B138F3">
              <w:rPr>
                <w:rFonts w:ascii="GHEA Grapalat" w:hAnsi="GHEA Grapalat"/>
              </w:rPr>
              <w:t>М. П.</w:t>
            </w:r>
          </w:p>
        </w:tc>
        <w:tc>
          <w:tcPr>
            <w:tcW w:w="760" w:type="dxa"/>
          </w:tcPr>
          <w:p w14:paraId="5CD1E796" w14:textId="77777777" w:rsidR="00071D1C" w:rsidRPr="00B138F3" w:rsidRDefault="00071D1C" w:rsidP="00B46D58">
            <w:pPr>
              <w:widowControl w:val="0"/>
              <w:jc w:val="center"/>
              <w:rPr>
                <w:rFonts w:ascii="GHEA Grapalat" w:hAnsi="GHEA Grapalat"/>
              </w:rPr>
            </w:pPr>
          </w:p>
        </w:tc>
        <w:tc>
          <w:tcPr>
            <w:tcW w:w="4343" w:type="dxa"/>
          </w:tcPr>
          <w:p w14:paraId="7BAE476C"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7F6E39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585B3F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55575E6"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06B1DD1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707AE6D5" w14:textId="7284575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2607A7">
        <w:rPr>
          <w:rFonts w:ascii="GHEA Grapalat" w:hAnsi="GHEA Grapalat"/>
          <w:i/>
        </w:rPr>
        <w:t>ШМАКТ-GHAPDzB-26/2</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5F67DC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4C4413A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43"/>
        <w:gridCol w:w="1292"/>
        <w:gridCol w:w="1002"/>
        <w:gridCol w:w="1003"/>
        <w:gridCol w:w="715"/>
        <w:gridCol w:w="858"/>
        <w:gridCol w:w="591"/>
        <w:gridCol w:w="606"/>
        <w:gridCol w:w="716"/>
        <w:gridCol w:w="851"/>
        <w:gridCol w:w="868"/>
        <w:gridCol w:w="860"/>
        <w:gridCol w:w="1002"/>
        <w:gridCol w:w="860"/>
        <w:gridCol w:w="818"/>
      </w:tblGrid>
      <w:tr w:rsidR="00B138F3" w:rsidRPr="00B138F3" w14:paraId="4BC0F8C1" w14:textId="77777777" w:rsidTr="00C370D2">
        <w:trPr>
          <w:trHeight w:val="305"/>
          <w:jc w:val="center"/>
        </w:trPr>
        <w:tc>
          <w:tcPr>
            <w:tcW w:w="15905" w:type="dxa"/>
            <w:gridSpan w:val="16"/>
          </w:tcPr>
          <w:p w14:paraId="6AB20D9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3D1E4BC" w14:textId="77777777" w:rsidTr="00C370D2">
        <w:trPr>
          <w:trHeight w:val="747"/>
          <w:jc w:val="center"/>
        </w:trPr>
        <w:tc>
          <w:tcPr>
            <w:tcW w:w="1724" w:type="dxa"/>
            <w:vAlign w:val="center"/>
          </w:tcPr>
          <w:p w14:paraId="4513F13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29196A1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4F07435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64AFB57A"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0"/>
              <w:t>**</w:t>
            </w:r>
          </w:p>
        </w:tc>
      </w:tr>
      <w:tr w:rsidR="00B138F3" w:rsidRPr="00B138F3" w14:paraId="7EAF99ED" w14:textId="77777777" w:rsidTr="00AB4EAB">
        <w:trPr>
          <w:trHeight w:val="594"/>
          <w:jc w:val="center"/>
        </w:trPr>
        <w:tc>
          <w:tcPr>
            <w:tcW w:w="1724" w:type="dxa"/>
          </w:tcPr>
          <w:p w14:paraId="6640CAD9" w14:textId="77777777" w:rsidR="00071D1C" w:rsidRPr="00B138F3" w:rsidRDefault="00071D1C" w:rsidP="00B46D58">
            <w:pPr>
              <w:widowControl w:val="0"/>
              <w:jc w:val="center"/>
              <w:rPr>
                <w:rFonts w:ascii="GHEA Grapalat" w:hAnsi="GHEA Grapalat"/>
                <w:sz w:val="16"/>
                <w:szCs w:val="16"/>
              </w:rPr>
            </w:pPr>
          </w:p>
        </w:tc>
        <w:tc>
          <w:tcPr>
            <w:tcW w:w="2155" w:type="dxa"/>
          </w:tcPr>
          <w:p w14:paraId="5EB2DCC5" w14:textId="77777777" w:rsidR="00071D1C" w:rsidRPr="00B138F3" w:rsidRDefault="00071D1C" w:rsidP="00B46D58">
            <w:pPr>
              <w:widowControl w:val="0"/>
              <w:jc w:val="center"/>
              <w:rPr>
                <w:rFonts w:ascii="GHEA Grapalat" w:hAnsi="GHEA Grapalat"/>
                <w:sz w:val="16"/>
                <w:szCs w:val="16"/>
              </w:rPr>
            </w:pPr>
          </w:p>
        </w:tc>
        <w:tc>
          <w:tcPr>
            <w:tcW w:w="1293" w:type="dxa"/>
          </w:tcPr>
          <w:p w14:paraId="0ECC47AA"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4DE5ECE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08BEDB0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1CE44A7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7D0AA627"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1C9512F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1E055DA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4EE7AEC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9290EF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272EF6B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4FBA8E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42ED8F8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2EA7B11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72429088"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E34B8" w:rsidRPr="00B138F3" w14:paraId="3093D38F" w14:textId="77777777" w:rsidTr="00052655">
        <w:trPr>
          <w:trHeight w:val="404"/>
          <w:jc w:val="center"/>
        </w:trPr>
        <w:tc>
          <w:tcPr>
            <w:tcW w:w="1724" w:type="dxa"/>
            <w:vAlign w:val="center"/>
          </w:tcPr>
          <w:p w14:paraId="31B12849" w14:textId="4BC6924C" w:rsidR="00CE34B8" w:rsidRPr="00B138F3" w:rsidRDefault="00CE34B8" w:rsidP="00CE34B8">
            <w:pPr>
              <w:widowControl w:val="0"/>
              <w:jc w:val="center"/>
              <w:rPr>
                <w:rFonts w:ascii="GHEA Grapalat" w:hAnsi="GHEA Grapalat"/>
                <w:sz w:val="16"/>
                <w:szCs w:val="16"/>
              </w:rPr>
            </w:pPr>
            <w:r>
              <w:rPr>
                <w:rFonts w:ascii="Helvetica" w:hAnsi="Helvetica"/>
                <w:color w:val="403931"/>
                <w:sz w:val="16"/>
                <w:szCs w:val="16"/>
                <w:shd w:val="clear" w:color="auto" w:fill="FFFFFF"/>
              </w:rPr>
              <w:t>1</w:t>
            </w:r>
          </w:p>
        </w:tc>
        <w:tc>
          <w:tcPr>
            <w:tcW w:w="2155" w:type="dxa"/>
            <w:vAlign w:val="center"/>
          </w:tcPr>
          <w:p w14:paraId="746356DA" w14:textId="49CF9715" w:rsidR="00CE34B8" w:rsidRPr="00B138F3" w:rsidRDefault="00CE34B8" w:rsidP="00CE34B8">
            <w:pPr>
              <w:widowControl w:val="0"/>
              <w:jc w:val="center"/>
              <w:rPr>
                <w:rFonts w:ascii="GHEA Grapalat" w:hAnsi="GHEA Grapalat"/>
                <w:sz w:val="16"/>
                <w:szCs w:val="16"/>
              </w:rPr>
            </w:pPr>
            <w:r w:rsidRPr="00AE0C5E">
              <w:rPr>
                <w:rFonts w:ascii="GHEA Grapalat" w:hAnsi="GHEA Grapalat"/>
                <w:color w:val="000000" w:themeColor="text1"/>
                <w:sz w:val="16"/>
                <w:szCs w:val="16"/>
                <w:lang w:val="hy-AM"/>
              </w:rPr>
              <w:t>09134200</w:t>
            </w:r>
          </w:p>
        </w:tc>
        <w:tc>
          <w:tcPr>
            <w:tcW w:w="1293" w:type="dxa"/>
          </w:tcPr>
          <w:p w14:paraId="2207DD56" w14:textId="2DD3EFB1" w:rsidR="00CE34B8" w:rsidRPr="00B138F3" w:rsidRDefault="00CE34B8" w:rsidP="00CE34B8">
            <w:pPr>
              <w:widowControl w:val="0"/>
              <w:jc w:val="center"/>
              <w:rPr>
                <w:rFonts w:ascii="GHEA Grapalat" w:hAnsi="GHEA Grapalat"/>
                <w:sz w:val="16"/>
                <w:szCs w:val="16"/>
              </w:rPr>
            </w:pPr>
            <w:r w:rsidRPr="00840514">
              <w:rPr>
                <w:rFonts w:ascii="GHEA Grapalat" w:hAnsi="GHEA Grapalat"/>
                <w:bCs/>
                <w:kern w:val="32"/>
                <w:sz w:val="16"/>
                <w:szCs w:val="16"/>
                <w:lang w:val="hy-AM"/>
              </w:rPr>
              <w:t>дизельное топливо</w:t>
            </w:r>
          </w:p>
        </w:tc>
        <w:tc>
          <w:tcPr>
            <w:tcW w:w="1007" w:type="dxa"/>
            <w:vAlign w:val="center"/>
          </w:tcPr>
          <w:p w14:paraId="22C2F4B3" w14:textId="1BE755B0" w:rsidR="00CE34B8" w:rsidRPr="00B138F3" w:rsidRDefault="00CE34B8" w:rsidP="00CE34B8">
            <w:pPr>
              <w:widowControl w:val="0"/>
              <w:jc w:val="center"/>
              <w:rPr>
                <w:rFonts w:ascii="GHEA Grapalat" w:hAnsi="GHEA Grapalat"/>
                <w:sz w:val="16"/>
                <w:szCs w:val="16"/>
              </w:rPr>
            </w:pPr>
            <w:r>
              <w:rPr>
                <w:rFonts w:ascii="GHEA Grapalat" w:hAnsi="GHEA Grapalat"/>
                <w:sz w:val="16"/>
                <w:szCs w:val="16"/>
              </w:rPr>
              <w:t>0</w:t>
            </w:r>
          </w:p>
        </w:tc>
        <w:tc>
          <w:tcPr>
            <w:tcW w:w="1006" w:type="dxa"/>
            <w:vAlign w:val="center"/>
          </w:tcPr>
          <w:p w14:paraId="2C32434E" w14:textId="14CEFFE1" w:rsidR="00CE34B8" w:rsidRPr="00B138F3" w:rsidRDefault="00CE34B8" w:rsidP="00CE34B8">
            <w:pPr>
              <w:widowControl w:val="0"/>
              <w:jc w:val="center"/>
              <w:rPr>
                <w:rFonts w:ascii="GHEA Grapalat" w:hAnsi="GHEA Grapalat"/>
                <w:sz w:val="16"/>
                <w:szCs w:val="16"/>
              </w:rPr>
            </w:pPr>
            <w:r>
              <w:rPr>
                <w:rFonts w:ascii="GHEA Grapalat" w:hAnsi="GHEA Grapalat"/>
                <w:sz w:val="16"/>
                <w:szCs w:val="16"/>
              </w:rPr>
              <w:t>0</w:t>
            </w:r>
          </w:p>
        </w:tc>
        <w:tc>
          <w:tcPr>
            <w:tcW w:w="718" w:type="dxa"/>
            <w:vAlign w:val="center"/>
          </w:tcPr>
          <w:p w14:paraId="1F4CDDBB" w14:textId="2E9224FB" w:rsidR="00CE34B8" w:rsidRPr="00B138F3" w:rsidRDefault="00CE34B8" w:rsidP="00CE34B8">
            <w:pPr>
              <w:widowControl w:val="0"/>
              <w:jc w:val="center"/>
              <w:rPr>
                <w:rFonts w:ascii="GHEA Grapalat" w:hAnsi="GHEA Grapalat" w:cs="Arial"/>
                <w:sz w:val="16"/>
                <w:szCs w:val="16"/>
              </w:rPr>
            </w:pPr>
            <w:r>
              <w:rPr>
                <w:rFonts w:ascii="GHEA Grapalat" w:hAnsi="GHEA Grapalat"/>
                <w:sz w:val="16"/>
                <w:szCs w:val="16"/>
              </w:rPr>
              <w:t>30</w:t>
            </w:r>
            <w:r>
              <w:rPr>
                <w:rFonts w:ascii="GHEA Grapalat" w:hAnsi="GHEA Grapalat"/>
                <w:sz w:val="20"/>
                <w:lang w:val="pt-BR"/>
              </w:rPr>
              <w:t>%</w:t>
            </w:r>
          </w:p>
        </w:tc>
        <w:tc>
          <w:tcPr>
            <w:tcW w:w="861" w:type="dxa"/>
            <w:vAlign w:val="center"/>
          </w:tcPr>
          <w:p w14:paraId="62E312F7" w14:textId="4B455804" w:rsidR="00CE34B8" w:rsidRPr="00B138F3" w:rsidRDefault="00CE34B8" w:rsidP="00CE34B8">
            <w:pPr>
              <w:widowControl w:val="0"/>
              <w:jc w:val="center"/>
              <w:rPr>
                <w:rFonts w:ascii="GHEA Grapalat" w:hAnsi="GHEA Grapalat" w:cs="Arial"/>
                <w:sz w:val="16"/>
                <w:szCs w:val="16"/>
              </w:rPr>
            </w:pPr>
            <w:r>
              <w:rPr>
                <w:rFonts w:ascii="GHEA Grapalat" w:hAnsi="GHEA Grapalat"/>
                <w:sz w:val="16"/>
                <w:szCs w:val="16"/>
              </w:rPr>
              <w:t>60</w:t>
            </w:r>
            <w:r>
              <w:rPr>
                <w:rFonts w:ascii="GHEA Grapalat" w:hAnsi="GHEA Grapalat"/>
                <w:sz w:val="20"/>
                <w:lang w:val="pt-BR"/>
              </w:rPr>
              <w:t>%</w:t>
            </w:r>
          </w:p>
        </w:tc>
        <w:tc>
          <w:tcPr>
            <w:tcW w:w="545" w:type="dxa"/>
            <w:vAlign w:val="center"/>
          </w:tcPr>
          <w:p w14:paraId="3C5B8B3C" w14:textId="6134D0E4"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606" w:type="dxa"/>
            <w:vAlign w:val="center"/>
          </w:tcPr>
          <w:p w14:paraId="1EF96027" w14:textId="787DB766"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718" w:type="dxa"/>
            <w:vAlign w:val="center"/>
          </w:tcPr>
          <w:p w14:paraId="5FEA8C76" w14:textId="198A5A98"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854" w:type="dxa"/>
            <w:vAlign w:val="center"/>
          </w:tcPr>
          <w:p w14:paraId="441B71F8" w14:textId="13929654"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868" w:type="dxa"/>
            <w:vAlign w:val="center"/>
          </w:tcPr>
          <w:p w14:paraId="6BF00E88" w14:textId="38D9C13C"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861" w:type="dxa"/>
            <w:vAlign w:val="center"/>
          </w:tcPr>
          <w:p w14:paraId="736A76A2" w14:textId="139C7819"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1007" w:type="dxa"/>
            <w:vAlign w:val="center"/>
          </w:tcPr>
          <w:p w14:paraId="56560F2C" w14:textId="56F4F987"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861" w:type="dxa"/>
            <w:vAlign w:val="center"/>
          </w:tcPr>
          <w:p w14:paraId="3E910199" w14:textId="4C4B4740" w:rsidR="00CE34B8" w:rsidRPr="00B138F3" w:rsidRDefault="00CE34B8" w:rsidP="00CE34B8">
            <w:pPr>
              <w:widowControl w:val="0"/>
              <w:jc w:val="center"/>
              <w:rPr>
                <w:rFonts w:ascii="GHEA Grapalat" w:hAnsi="GHEA Grapalat" w:cs="Arial"/>
                <w:sz w:val="16"/>
                <w:szCs w:val="16"/>
              </w:rPr>
            </w:pPr>
            <w:r w:rsidRPr="0098622E">
              <w:rPr>
                <w:rFonts w:ascii="GHEA Grapalat" w:hAnsi="GHEA Grapalat"/>
                <w:sz w:val="16"/>
                <w:szCs w:val="18"/>
                <w:lang w:val="pt-BR"/>
              </w:rPr>
              <w:t>100%</w:t>
            </w:r>
          </w:p>
        </w:tc>
        <w:tc>
          <w:tcPr>
            <w:tcW w:w="821" w:type="dxa"/>
            <w:vAlign w:val="center"/>
          </w:tcPr>
          <w:p w14:paraId="5BF712A9" w14:textId="3B85C463" w:rsidR="00CE34B8" w:rsidRPr="00B138F3" w:rsidRDefault="00CE34B8" w:rsidP="00CE34B8">
            <w:pPr>
              <w:widowControl w:val="0"/>
              <w:jc w:val="center"/>
              <w:rPr>
                <w:rFonts w:ascii="GHEA Grapalat" w:hAnsi="GHEA Grapalat"/>
                <w:b/>
                <w:sz w:val="16"/>
                <w:szCs w:val="16"/>
              </w:rPr>
            </w:pPr>
            <w:r w:rsidRPr="0098622E">
              <w:rPr>
                <w:rFonts w:ascii="GHEA Grapalat" w:hAnsi="GHEA Grapalat"/>
                <w:sz w:val="16"/>
                <w:szCs w:val="18"/>
                <w:lang w:val="pt-BR"/>
              </w:rPr>
              <w:t>100%</w:t>
            </w:r>
          </w:p>
        </w:tc>
      </w:tr>
    </w:tbl>
    <w:p w14:paraId="3227D99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8401A" w14:textId="77777777" w:rsidTr="00E22E51">
        <w:trPr>
          <w:jc w:val="center"/>
        </w:trPr>
        <w:tc>
          <w:tcPr>
            <w:tcW w:w="4536" w:type="dxa"/>
          </w:tcPr>
          <w:p w14:paraId="3F82B390" w14:textId="77777777" w:rsidR="00CE34B8" w:rsidRPr="00B138F3" w:rsidRDefault="00CE34B8" w:rsidP="00CE34B8">
            <w:pPr>
              <w:widowControl w:val="0"/>
              <w:jc w:val="center"/>
              <w:rPr>
                <w:rFonts w:ascii="GHEA Grapalat" w:hAnsi="GHEA Grapalat" w:cs="Sylfaen"/>
                <w:b/>
                <w:bCs/>
              </w:rPr>
            </w:pPr>
            <w:r w:rsidRPr="00B138F3">
              <w:rPr>
                <w:rFonts w:ascii="GHEA Grapalat" w:hAnsi="GHEA Grapalat"/>
                <w:b/>
              </w:rPr>
              <w:t>ПОКУПАТЕЛЬ</w:t>
            </w:r>
          </w:p>
          <w:p w14:paraId="142F6B6A" w14:textId="77777777" w:rsidR="00CE34B8" w:rsidRPr="004964DF" w:rsidRDefault="00CE34B8" w:rsidP="00CE34B8">
            <w:pPr>
              <w:widowControl w:val="0"/>
              <w:jc w:val="center"/>
              <w:rPr>
                <w:rFonts w:ascii="GHEA Grapalat" w:hAnsi="GHEA Grapalat"/>
              </w:rPr>
            </w:pPr>
            <w:r w:rsidRPr="004964DF">
              <w:rPr>
                <w:rFonts w:ascii="GHEA Grapalat" w:hAnsi="GHEA Grapalat"/>
              </w:rPr>
              <w:t>&lt;&lt;</w:t>
            </w:r>
            <w:proofErr w:type="spellStart"/>
            <w:r w:rsidRPr="004964DF">
              <w:rPr>
                <w:rFonts w:ascii="GHEA Grapalat" w:hAnsi="GHEA Grapalat"/>
              </w:rPr>
              <w:t>Анийское</w:t>
            </w:r>
            <w:proofErr w:type="spellEnd"/>
            <w:r w:rsidRPr="004964DF">
              <w:rPr>
                <w:rFonts w:ascii="GHEA Grapalat" w:hAnsi="GHEA Grapalat"/>
              </w:rPr>
              <w:t xml:space="preserve"> коммунальное хозяйство&gt;&gt; общины Ани, Ширакская область, РА</w:t>
            </w:r>
          </w:p>
          <w:p w14:paraId="7A387BA6" w14:textId="77777777" w:rsidR="00CE34B8" w:rsidRPr="004964DF" w:rsidRDefault="00CE34B8" w:rsidP="00CE34B8">
            <w:pPr>
              <w:widowControl w:val="0"/>
              <w:jc w:val="center"/>
              <w:rPr>
                <w:rFonts w:ascii="GHEA Grapalat" w:hAnsi="GHEA Grapalat"/>
              </w:rPr>
            </w:pPr>
            <w:r w:rsidRPr="004964DF">
              <w:rPr>
                <w:rFonts w:ascii="GHEA Grapalat" w:hAnsi="GHEA Grapalat"/>
              </w:rPr>
              <w:t xml:space="preserve">РА, г. </w:t>
            </w:r>
            <w:proofErr w:type="spellStart"/>
            <w:r w:rsidRPr="004964DF">
              <w:rPr>
                <w:rFonts w:ascii="GHEA Grapalat" w:hAnsi="GHEA Grapalat"/>
              </w:rPr>
              <w:t>Маралик</w:t>
            </w:r>
            <w:proofErr w:type="spellEnd"/>
            <w:r w:rsidRPr="004964DF">
              <w:rPr>
                <w:rFonts w:ascii="GHEA Grapalat" w:hAnsi="GHEA Grapalat"/>
              </w:rPr>
              <w:t xml:space="preserve">, </w:t>
            </w:r>
            <w:proofErr w:type="spellStart"/>
            <w:r w:rsidRPr="004964DF">
              <w:rPr>
                <w:rFonts w:ascii="GHEA Grapalat" w:hAnsi="GHEA Grapalat"/>
              </w:rPr>
              <w:t>Мадатян</w:t>
            </w:r>
            <w:proofErr w:type="spellEnd"/>
            <w:r w:rsidRPr="004964DF">
              <w:rPr>
                <w:rFonts w:ascii="GHEA Grapalat" w:hAnsi="GHEA Grapalat"/>
              </w:rPr>
              <w:t xml:space="preserve"> 1</w:t>
            </w:r>
          </w:p>
          <w:p w14:paraId="63EC8DB5" w14:textId="77777777" w:rsidR="00CE34B8" w:rsidRPr="004964DF" w:rsidRDefault="00CE34B8" w:rsidP="00CE34B8">
            <w:pPr>
              <w:widowControl w:val="0"/>
              <w:jc w:val="center"/>
              <w:rPr>
                <w:rFonts w:ascii="GHEA Grapalat" w:hAnsi="GHEA Grapalat"/>
              </w:rPr>
            </w:pPr>
            <w:r w:rsidRPr="004964DF">
              <w:rPr>
                <w:rFonts w:ascii="GHEA Grapalat" w:hAnsi="GHEA Grapalat"/>
              </w:rPr>
              <w:t>Центральное казначейство</w:t>
            </w:r>
          </w:p>
          <w:p w14:paraId="05054315" w14:textId="77777777" w:rsidR="00CE34B8" w:rsidRPr="004964DF" w:rsidRDefault="00CE34B8" w:rsidP="00CE34B8">
            <w:pPr>
              <w:widowControl w:val="0"/>
              <w:jc w:val="center"/>
              <w:rPr>
                <w:rFonts w:ascii="GHEA Grapalat" w:hAnsi="GHEA Grapalat"/>
              </w:rPr>
            </w:pPr>
            <w:r>
              <w:rPr>
                <w:rFonts w:ascii="GHEA Grapalat" w:hAnsi="GHEA Grapalat"/>
              </w:rPr>
              <w:t>НН</w:t>
            </w:r>
            <w:r w:rsidRPr="004964DF">
              <w:rPr>
                <w:rFonts w:ascii="GHEA Grapalat" w:hAnsi="GHEA Grapalat"/>
              </w:rPr>
              <w:t xml:space="preserve"> 900492000519</w:t>
            </w:r>
          </w:p>
          <w:p w14:paraId="35EB2671" w14:textId="77777777" w:rsidR="00CE34B8" w:rsidRPr="004964DF" w:rsidRDefault="00CE34B8" w:rsidP="00CE34B8">
            <w:pPr>
              <w:widowControl w:val="0"/>
              <w:jc w:val="center"/>
              <w:rPr>
                <w:rFonts w:ascii="GHEA Grapalat" w:hAnsi="GHEA Grapalat"/>
              </w:rPr>
            </w:pPr>
            <w:r>
              <w:rPr>
                <w:rFonts w:ascii="GHEA Grapalat" w:hAnsi="GHEA Grapalat"/>
              </w:rPr>
              <w:t>УНН</w:t>
            </w:r>
            <w:r w:rsidRPr="004964DF">
              <w:rPr>
                <w:rFonts w:ascii="GHEA Grapalat" w:hAnsi="GHEA Grapalat"/>
              </w:rPr>
              <w:t xml:space="preserve"> 05546246</w:t>
            </w:r>
          </w:p>
          <w:p w14:paraId="192E7E2B" w14:textId="77777777" w:rsidR="00CE34B8" w:rsidRPr="004015FF" w:rsidRDefault="00CE34B8" w:rsidP="00CE34B8">
            <w:pPr>
              <w:widowControl w:val="0"/>
              <w:jc w:val="center"/>
              <w:rPr>
                <w:rFonts w:ascii="GHEA Grapalat" w:hAnsi="GHEA Grapalat"/>
              </w:rPr>
            </w:pPr>
            <w:r>
              <w:rPr>
                <w:rFonts w:ascii="GHEA Grapalat" w:hAnsi="GHEA Grapalat"/>
              </w:rPr>
              <w:t>Директор</w:t>
            </w:r>
            <w:r w:rsidRPr="004015FF">
              <w:rPr>
                <w:rFonts w:ascii="GHEA Grapalat" w:hAnsi="GHEA Grapalat"/>
              </w:rPr>
              <w:t>: А. Карапетян</w:t>
            </w:r>
          </w:p>
          <w:p w14:paraId="27AAE52E" w14:textId="77777777" w:rsidR="00CE34B8" w:rsidRPr="004015FF" w:rsidRDefault="00CE34B8" w:rsidP="00CE34B8">
            <w:pPr>
              <w:widowControl w:val="0"/>
              <w:jc w:val="center"/>
              <w:rPr>
                <w:rFonts w:ascii="GHEA Grapalat" w:hAnsi="GHEA Grapalat"/>
              </w:rPr>
            </w:pPr>
          </w:p>
          <w:p w14:paraId="6226D9F8" w14:textId="77777777" w:rsidR="00CE34B8" w:rsidRPr="004015FF" w:rsidRDefault="00CE34B8" w:rsidP="00CE34B8">
            <w:pPr>
              <w:widowControl w:val="0"/>
              <w:jc w:val="center"/>
              <w:rPr>
                <w:rFonts w:ascii="GHEA Grapalat" w:hAnsi="GHEA Grapalat"/>
              </w:rPr>
            </w:pPr>
            <w:r w:rsidRPr="004015FF">
              <w:rPr>
                <w:rFonts w:ascii="GHEA Grapalat" w:hAnsi="GHEA Grapalat"/>
              </w:rPr>
              <w:t>_______________________</w:t>
            </w:r>
          </w:p>
          <w:p w14:paraId="0784EB25" w14:textId="77777777" w:rsidR="00CE34B8" w:rsidRPr="00B138F3" w:rsidRDefault="00CE34B8" w:rsidP="00CE34B8">
            <w:pPr>
              <w:widowControl w:val="0"/>
              <w:jc w:val="center"/>
              <w:rPr>
                <w:rFonts w:ascii="GHEA Grapalat" w:hAnsi="GHEA Grapalat"/>
                <w:sz w:val="16"/>
                <w:szCs w:val="16"/>
              </w:rPr>
            </w:pPr>
            <w:r w:rsidRPr="00B138F3">
              <w:rPr>
                <w:rFonts w:ascii="GHEA Grapalat" w:hAnsi="GHEA Grapalat"/>
                <w:sz w:val="16"/>
                <w:szCs w:val="16"/>
              </w:rPr>
              <w:t>/подпись/</w:t>
            </w:r>
          </w:p>
          <w:p w14:paraId="7E73722F" w14:textId="113D9B13" w:rsidR="00071D1C" w:rsidRPr="00B138F3" w:rsidRDefault="00CE34B8" w:rsidP="00CE34B8">
            <w:pPr>
              <w:widowControl w:val="0"/>
              <w:spacing w:after="160"/>
              <w:jc w:val="center"/>
              <w:rPr>
                <w:rFonts w:ascii="GHEA Grapalat" w:hAnsi="GHEA Grapalat"/>
              </w:rPr>
            </w:pPr>
            <w:r w:rsidRPr="00B138F3">
              <w:rPr>
                <w:rFonts w:ascii="GHEA Grapalat" w:hAnsi="GHEA Grapalat"/>
              </w:rPr>
              <w:t>М. П.</w:t>
            </w:r>
          </w:p>
        </w:tc>
        <w:tc>
          <w:tcPr>
            <w:tcW w:w="760" w:type="dxa"/>
          </w:tcPr>
          <w:p w14:paraId="2DF0677E" w14:textId="77777777" w:rsidR="00071D1C" w:rsidRPr="00B138F3" w:rsidRDefault="00071D1C" w:rsidP="00B46D58">
            <w:pPr>
              <w:widowControl w:val="0"/>
              <w:spacing w:after="160"/>
              <w:jc w:val="center"/>
              <w:rPr>
                <w:rFonts w:ascii="GHEA Grapalat" w:hAnsi="GHEA Grapalat"/>
              </w:rPr>
            </w:pPr>
          </w:p>
        </w:tc>
        <w:tc>
          <w:tcPr>
            <w:tcW w:w="4343" w:type="dxa"/>
          </w:tcPr>
          <w:p w14:paraId="7ABF0E5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E95D0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470C2B8"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4EAE2B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18FF312" w14:textId="77777777" w:rsidR="00071D1C" w:rsidRPr="00B138F3" w:rsidRDefault="00071D1C" w:rsidP="00B46D58">
      <w:pPr>
        <w:widowControl w:val="0"/>
        <w:spacing w:after="160"/>
        <w:rPr>
          <w:rFonts w:ascii="GHEA Grapalat" w:hAnsi="GHEA Grapalat"/>
        </w:rPr>
        <w:sectPr w:rsidR="00071D1C" w:rsidRPr="00B138F3" w:rsidSect="00EB70F1">
          <w:footnotePr>
            <w:pos w:val="beneathText"/>
          </w:footnotePr>
          <w:pgSz w:w="16838" w:h="11906" w:orient="landscape" w:code="9"/>
          <w:pgMar w:top="450" w:right="1418" w:bottom="270" w:left="1418" w:header="561" w:footer="561" w:gutter="0"/>
          <w:cols w:space="720"/>
        </w:sectPr>
      </w:pPr>
    </w:p>
    <w:p w14:paraId="6A6CDA4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CFE760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9022EF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114E0DD" w14:textId="77777777" w:rsidTr="007A2020">
        <w:trPr>
          <w:tblCellSpacing w:w="7" w:type="dxa"/>
          <w:jc w:val="center"/>
        </w:trPr>
        <w:tc>
          <w:tcPr>
            <w:tcW w:w="0" w:type="auto"/>
            <w:vAlign w:val="center"/>
          </w:tcPr>
          <w:p w14:paraId="63D0F739"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2A92DC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4E36F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69F450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727BFD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F83C1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026A1D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51B7A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A2E4F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DA4490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2939E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2F2E6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903733F" w14:textId="77777777" w:rsidR="0038400D" w:rsidRPr="00B138F3" w:rsidRDefault="0038400D" w:rsidP="00B46D58">
      <w:pPr>
        <w:widowControl w:val="0"/>
        <w:spacing w:after="160"/>
        <w:ind w:firstLine="375"/>
        <w:rPr>
          <w:rFonts w:ascii="GHEA Grapalat" w:hAnsi="GHEA Grapalat"/>
          <w:iCs/>
        </w:rPr>
      </w:pPr>
    </w:p>
    <w:p w14:paraId="1469267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0F61A6C"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C605DA1"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37F4AC66"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086A6C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8B85B4A"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392CE32"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1FD235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77428065"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8F4ADFD" w14:textId="77777777" w:rsidTr="00AB4EAB">
        <w:trPr>
          <w:jc w:val="center"/>
        </w:trPr>
        <w:tc>
          <w:tcPr>
            <w:tcW w:w="442" w:type="dxa"/>
            <w:vMerge w:val="restart"/>
            <w:shd w:val="clear" w:color="auto" w:fill="auto"/>
            <w:vAlign w:val="center"/>
          </w:tcPr>
          <w:p w14:paraId="4D44AC2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5E8E6CE6"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E62CCE4" w14:textId="77777777" w:rsidTr="00AB4EAB">
        <w:trPr>
          <w:jc w:val="center"/>
        </w:trPr>
        <w:tc>
          <w:tcPr>
            <w:tcW w:w="442" w:type="dxa"/>
            <w:vMerge/>
            <w:shd w:val="clear" w:color="auto" w:fill="auto"/>
          </w:tcPr>
          <w:p w14:paraId="7DC395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33C109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2562EC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7F4D56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502B7C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4526A5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48C7A71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973689A" w14:textId="77777777" w:rsidTr="00AB4EAB">
        <w:trPr>
          <w:trHeight w:val="1105"/>
          <w:jc w:val="center"/>
        </w:trPr>
        <w:tc>
          <w:tcPr>
            <w:tcW w:w="442" w:type="dxa"/>
            <w:vMerge/>
            <w:tcBorders>
              <w:bottom w:val="single" w:sz="4" w:space="0" w:color="auto"/>
            </w:tcBorders>
            <w:shd w:val="clear" w:color="auto" w:fill="auto"/>
          </w:tcPr>
          <w:p w14:paraId="1F5B1A0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5013D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B99A1D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FE394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8D3E77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46384C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8EA1A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818561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8AA545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66D22BAC" w14:textId="77777777" w:rsidTr="00AB4EAB">
        <w:trPr>
          <w:jc w:val="center"/>
        </w:trPr>
        <w:tc>
          <w:tcPr>
            <w:tcW w:w="442" w:type="dxa"/>
            <w:shd w:val="clear" w:color="auto" w:fill="auto"/>
            <w:vAlign w:val="center"/>
          </w:tcPr>
          <w:p w14:paraId="4B809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F10882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84388B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1E0EB2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CAA687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075D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36517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850BD4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C79C6F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3AD83917" w14:textId="77777777" w:rsidTr="00AB4EAB">
        <w:trPr>
          <w:jc w:val="center"/>
        </w:trPr>
        <w:tc>
          <w:tcPr>
            <w:tcW w:w="442" w:type="dxa"/>
            <w:shd w:val="clear" w:color="auto" w:fill="auto"/>
          </w:tcPr>
          <w:p w14:paraId="27E245C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E9B59B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18CD1EA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01D41A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D6CC0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01602C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77634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CCE13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28D2D2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1412F369" w14:textId="77777777" w:rsidR="0038400D" w:rsidRPr="00B138F3" w:rsidRDefault="0038400D" w:rsidP="00B46D58">
      <w:pPr>
        <w:widowControl w:val="0"/>
        <w:spacing w:after="160"/>
        <w:ind w:firstLine="375"/>
        <w:jc w:val="both"/>
        <w:rPr>
          <w:rFonts w:ascii="GHEA Grapalat" w:hAnsi="GHEA Grapalat" w:cs="Arial"/>
          <w:iCs/>
          <w:lang w:val="en-US"/>
        </w:rPr>
      </w:pPr>
    </w:p>
    <w:p w14:paraId="3610C4A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3C544B40"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050B182" w14:textId="77777777" w:rsidTr="007A2020">
        <w:trPr>
          <w:trHeight w:val="266"/>
          <w:tblCellSpacing w:w="7" w:type="dxa"/>
          <w:jc w:val="center"/>
        </w:trPr>
        <w:tc>
          <w:tcPr>
            <w:tcW w:w="0" w:type="auto"/>
            <w:vAlign w:val="center"/>
          </w:tcPr>
          <w:p w14:paraId="08D7AC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4F89A9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69594536" w14:textId="77777777" w:rsidTr="007A2020">
        <w:trPr>
          <w:trHeight w:val="473"/>
          <w:tblCellSpacing w:w="7" w:type="dxa"/>
          <w:jc w:val="center"/>
        </w:trPr>
        <w:tc>
          <w:tcPr>
            <w:tcW w:w="0" w:type="auto"/>
            <w:vAlign w:val="center"/>
          </w:tcPr>
          <w:p w14:paraId="12B6A9B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96A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C9D8A1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2C6A29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7940778" w14:textId="77777777" w:rsidTr="007A2020">
        <w:trPr>
          <w:trHeight w:val="503"/>
          <w:tblCellSpacing w:w="7" w:type="dxa"/>
          <w:jc w:val="center"/>
        </w:trPr>
        <w:tc>
          <w:tcPr>
            <w:tcW w:w="0" w:type="auto"/>
            <w:vAlign w:val="center"/>
          </w:tcPr>
          <w:p w14:paraId="20C1233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C703B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8AD9DF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791987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2C9AB67" w14:textId="77777777" w:rsidTr="007A2020">
        <w:trPr>
          <w:trHeight w:val="281"/>
          <w:tblCellSpacing w:w="7" w:type="dxa"/>
          <w:jc w:val="center"/>
        </w:trPr>
        <w:tc>
          <w:tcPr>
            <w:tcW w:w="0" w:type="auto"/>
            <w:vAlign w:val="center"/>
          </w:tcPr>
          <w:p w14:paraId="64EF5D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DE0592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7DC14DA7" w14:textId="77777777" w:rsidR="00196F14" w:rsidRPr="00B138F3" w:rsidRDefault="00196F14" w:rsidP="00B46D58">
      <w:pPr>
        <w:widowControl w:val="0"/>
        <w:spacing w:after="160"/>
        <w:jc w:val="right"/>
        <w:rPr>
          <w:rFonts w:ascii="GHEA Grapalat" w:hAnsi="GHEA Grapalat" w:cs="Sylfaen"/>
          <w:b/>
        </w:rPr>
      </w:pPr>
    </w:p>
    <w:p w14:paraId="7BCD0B8E"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04414B9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57FD7CDA"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2AB9C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C99E46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6DC876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544676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C3F5EC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6234D35"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355D98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F86B96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E838872"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7166A0F"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1EFA9D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0303AA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252DE8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DF7335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46454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3DC61E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A49BB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94CE3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F798BB7"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4F1AF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6EFD1B5"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C03C0C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5C9EBC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681A6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C894DD" w14:textId="77777777" w:rsidR="00071D1C" w:rsidRPr="00B138F3" w:rsidRDefault="00071D1C" w:rsidP="00B46D58">
            <w:pPr>
              <w:widowControl w:val="0"/>
              <w:spacing w:after="120"/>
              <w:jc w:val="center"/>
              <w:rPr>
                <w:rFonts w:ascii="GHEA Grapalat" w:hAnsi="GHEA Grapalat" w:cs="Sylfaen"/>
                <w:sz w:val="20"/>
                <w:szCs w:val="20"/>
              </w:rPr>
            </w:pPr>
          </w:p>
        </w:tc>
      </w:tr>
    </w:tbl>
    <w:p w14:paraId="2707215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79767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65ABEAF" w14:textId="77777777" w:rsidR="00B138F3" w:rsidRDefault="00B138F3" w:rsidP="00B138F3">
      <w:pPr>
        <w:rPr>
          <w:rFonts w:ascii="GHEA Grapalat" w:hAnsi="GHEA Grapalat"/>
        </w:rPr>
      </w:pPr>
      <w:r>
        <w:rPr>
          <w:rFonts w:ascii="GHEA Grapalat" w:hAnsi="GHEA Grapalat"/>
        </w:rPr>
        <w:t xml:space="preserve">                                                       </w:t>
      </w:r>
    </w:p>
    <w:p w14:paraId="42523D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81DAA32"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BCE68F0" w14:textId="77777777" w:rsidTr="007072C5">
        <w:tc>
          <w:tcPr>
            <w:tcW w:w="4450" w:type="dxa"/>
          </w:tcPr>
          <w:p w14:paraId="551733D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762D1D6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89C9BB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B0EEE90"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7CD311E0" w14:textId="77777777" w:rsidTr="00E22E51">
        <w:trPr>
          <w:tblCellSpacing w:w="7" w:type="dxa"/>
          <w:jc w:val="center"/>
        </w:trPr>
        <w:tc>
          <w:tcPr>
            <w:tcW w:w="0" w:type="auto"/>
            <w:vAlign w:val="center"/>
          </w:tcPr>
          <w:p w14:paraId="76E2C29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44FB7C6"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14A2BA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788D5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602678F0" w14:textId="77777777" w:rsidTr="00E22E51">
        <w:trPr>
          <w:tblCellSpacing w:w="7" w:type="dxa"/>
          <w:jc w:val="center"/>
        </w:trPr>
        <w:tc>
          <w:tcPr>
            <w:tcW w:w="0" w:type="auto"/>
            <w:vAlign w:val="center"/>
          </w:tcPr>
          <w:p w14:paraId="4861C5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9DBB9D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768D1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81030A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EFA70F8" w14:textId="77777777" w:rsidR="00071D1C" w:rsidRDefault="00071D1C" w:rsidP="00B46D58">
      <w:pPr>
        <w:widowControl w:val="0"/>
        <w:spacing w:after="160"/>
        <w:ind w:left="-142" w:firstLine="142"/>
        <w:jc w:val="center"/>
        <w:rPr>
          <w:rFonts w:ascii="GHEA Grapalat" w:hAnsi="GHEA Grapalat" w:cs="Sylfaen"/>
          <w:b/>
        </w:rPr>
      </w:pPr>
    </w:p>
    <w:p w14:paraId="28CCB582"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505C06C8"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57CF63A" w14:textId="77777777" w:rsidR="00AA0F9A" w:rsidRPr="00BA20A0" w:rsidRDefault="00AA0F9A" w:rsidP="00AA0F9A">
      <w:pPr>
        <w:jc w:val="center"/>
        <w:rPr>
          <w:rFonts w:ascii="GHEA Grapalat" w:hAnsi="GHEA Grapalat" w:cs="GHEA Grapalat"/>
        </w:rPr>
      </w:pPr>
    </w:p>
    <w:p w14:paraId="55FF0B86"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346A08A5" w14:textId="77777777" w:rsidR="00AA0F9A" w:rsidRPr="00BA20A0" w:rsidRDefault="00AA0F9A" w:rsidP="00AA0F9A">
      <w:pPr>
        <w:jc w:val="center"/>
        <w:rPr>
          <w:rFonts w:ascii="GHEA Grapalat" w:hAnsi="GHEA Grapalat" w:cs="GHEA Grapalat"/>
          <w:lang w:val="hy-AM"/>
        </w:rPr>
      </w:pPr>
    </w:p>
    <w:p w14:paraId="62DA6A2C"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7027F7B8"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8573099" w14:textId="77777777" w:rsidR="00AA0F9A" w:rsidRPr="00BA20A0" w:rsidRDefault="00AA0F9A" w:rsidP="00AA0F9A">
      <w:pPr>
        <w:rPr>
          <w:rFonts w:ascii="GHEA Grapalat" w:hAnsi="GHEA Grapalat"/>
          <w:vertAlign w:val="superscript"/>
          <w:lang w:val="es-ES"/>
        </w:rPr>
      </w:pPr>
    </w:p>
    <w:p w14:paraId="53F0470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3E0E10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2524D5E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12FDAE3"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3ECFE9E"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65F0F087" w14:textId="77777777" w:rsidR="00AA0F9A" w:rsidRPr="00BA20A0" w:rsidRDefault="00AA0F9A" w:rsidP="00AA0F9A">
      <w:pPr>
        <w:rPr>
          <w:rFonts w:ascii="GHEA Grapalat" w:hAnsi="GHEA Grapalat" w:cs="Sylfaen"/>
          <w:sz w:val="20"/>
          <w:szCs w:val="20"/>
          <w:lang w:val="es-ES"/>
        </w:rPr>
      </w:pPr>
    </w:p>
    <w:p w14:paraId="67485211"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5C814D03" w14:textId="77777777" w:rsidR="00AA0F9A" w:rsidRPr="00BA20A0" w:rsidRDefault="00AA0F9A" w:rsidP="00AA0F9A">
      <w:pPr>
        <w:jc w:val="center"/>
        <w:rPr>
          <w:rFonts w:ascii="GHEA Grapalat" w:hAnsi="GHEA Grapalat" w:cs="GHEA Grapalat"/>
          <w:lang w:val="es-ES"/>
        </w:rPr>
      </w:pPr>
    </w:p>
    <w:p w14:paraId="67744913" w14:textId="77777777" w:rsidR="00AA0F9A" w:rsidRPr="00BA20A0" w:rsidRDefault="00AA0F9A" w:rsidP="00AA0F9A">
      <w:pPr>
        <w:jc w:val="center"/>
        <w:rPr>
          <w:rFonts w:ascii="GHEA Grapalat" w:hAnsi="GHEA Grapalat" w:cs="Sylfaen"/>
          <w:b/>
          <w:lang w:val="es-ES"/>
        </w:rPr>
      </w:pPr>
    </w:p>
    <w:p w14:paraId="732447B3"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1DF8A26"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7C3B1D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798A5D5E"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C2CDE4D"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0591340" w14:textId="77777777" w:rsidR="00AA0F9A" w:rsidRPr="00BA20A0" w:rsidRDefault="00AA0F9A" w:rsidP="00AA0F9A">
      <w:pPr>
        <w:jc w:val="center"/>
        <w:rPr>
          <w:rFonts w:ascii="GHEA Grapalat" w:hAnsi="GHEA Grapalat" w:cs="Sylfaen"/>
          <w:sz w:val="16"/>
          <w:szCs w:val="16"/>
          <w:lang w:val="es-ES"/>
        </w:rPr>
      </w:pPr>
    </w:p>
    <w:p w14:paraId="244471F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70D3EF68" w14:textId="77777777" w:rsidR="00AA0F9A" w:rsidRPr="00C60645" w:rsidRDefault="00AA0F9A" w:rsidP="00AA0F9A">
      <w:pPr>
        <w:jc w:val="center"/>
        <w:rPr>
          <w:ins w:id="13" w:author="Inesa Kocharyan" w:date="2025-02-19T10:39:00Z"/>
          <w:rFonts w:ascii="GHEA Grapalat" w:hAnsi="GHEA Grapalat" w:cs="Sylfaen"/>
          <w:b/>
          <w:lang w:val="es-ES"/>
        </w:rPr>
      </w:pPr>
    </w:p>
    <w:p w14:paraId="0D94663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04250" w14:textId="77777777" w:rsidR="003208C4" w:rsidRDefault="003208C4">
      <w:r>
        <w:separator/>
      </w:r>
    </w:p>
  </w:endnote>
  <w:endnote w:type="continuationSeparator" w:id="0">
    <w:p w14:paraId="578E4959" w14:textId="77777777" w:rsidR="003208C4" w:rsidRDefault="0032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4BB475BA"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514B4" w14:textId="77777777" w:rsidR="003208C4" w:rsidRDefault="003208C4">
      <w:r>
        <w:separator/>
      </w:r>
    </w:p>
  </w:footnote>
  <w:footnote w:type="continuationSeparator" w:id="0">
    <w:p w14:paraId="5CD6BE81" w14:textId="77777777" w:rsidR="003208C4" w:rsidRDefault="003208C4">
      <w:r>
        <w:continuationSeparator/>
      </w:r>
    </w:p>
  </w:footnote>
  <w:footnote w:id="1">
    <w:p w14:paraId="4DC023B9"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F274A0B"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3C2A5A09"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5E2AE82"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r w:rsidRPr="008416BA">
        <w:rPr>
          <w:rFonts w:ascii="GHEA Grapalat" w:hAnsi="GHEA Grapalat"/>
          <w:i/>
        </w:rPr>
        <w:t>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4D99FB" w14:textId="77777777" w:rsidR="006D2CDF" w:rsidRDefault="006D2CDF" w:rsidP="006B3E56">
      <w:pPr>
        <w:jc w:val="both"/>
      </w:pPr>
    </w:p>
    <w:p w14:paraId="0018E34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5D35A3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8386711"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D6C70D" w14:textId="77777777" w:rsidR="006D2CDF" w:rsidRDefault="006D2CDF" w:rsidP="00637230">
      <w:pPr>
        <w:jc w:val="both"/>
        <w:rPr>
          <w:rFonts w:asciiTheme="minorHAnsi" w:hAnsiTheme="minorHAnsi"/>
          <w:lang w:val="af-ZA"/>
        </w:rPr>
      </w:pPr>
    </w:p>
  </w:footnote>
  <w:footnote w:id="4">
    <w:p w14:paraId="489F0953"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1835998F"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5B50C5B6"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44BDAAE3" w14:textId="77777777" w:rsidR="006D2CDF" w:rsidRPr="00D3436F" w:rsidRDefault="006D2CDF">
      <w:pPr>
        <w:pStyle w:val="FootnoteText"/>
        <w:rPr>
          <w:lang w:val="es-ES"/>
        </w:rPr>
      </w:pPr>
    </w:p>
  </w:footnote>
  <w:footnote w:id="7">
    <w:p w14:paraId="3BD893A9"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EA595BB" w14:textId="77777777" w:rsidR="006D2CDF" w:rsidRPr="008842CE" w:rsidRDefault="006D2CDF" w:rsidP="003D2FE2">
      <w:pPr>
        <w:pStyle w:val="FootnoteText"/>
        <w:jc w:val="both"/>
        <w:rPr>
          <w:rFonts w:ascii="GHEA Grapalat" w:hAnsi="GHEA Grapalat"/>
        </w:rPr>
      </w:pPr>
    </w:p>
  </w:footnote>
  <w:footnote w:id="8">
    <w:p w14:paraId="316E10E2" w14:textId="77777777" w:rsidR="006D2CDF" w:rsidRPr="008842CE" w:rsidRDefault="006D2CDF" w:rsidP="003D2FE2">
      <w:pPr>
        <w:pStyle w:val="FootnoteText"/>
        <w:jc w:val="both"/>
      </w:pPr>
    </w:p>
  </w:footnote>
  <w:footnote w:id="9">
    <w:p w14:paraId="6AA80491"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C41ED8" w14:textId="77777777" w:rsidR="006D2CDF" w:rsidRPr="008842CE" w:rsidRDefault="006D2CDF" w:rsidP="000A214C">
      <w:pPr>
        <w:pStyle w:val="FootnoteText"/>
        <w:jc w:val="both"/>
        <w:rPr>
          <w:rFonts w:ascii="GHEA Grapalat" w:hAnsi="GHEA Grapalat"/>
        </w:rPr>
      </w:pPr>
    </w:p>
  </w:footnote>
  <w:footnote w:id="10">
    <w:p w14:paraId="60E01B16" w14:textId="77777777" w:rsidR="006D2CDF" w:rsidRPr="008842CE" w:rsidRDefault="006D2CDF" w:rsidP="000A214C">
      <w:pPr>
        <w:pStyle w:val="FootnoteText"/>
        <w:jc w:val="both"/>
      </w:pPr>
    </w:p>
  </w:footnote>
  <w:footnote w:id="11">
    <w:p w14:paraId="7E49E299" w14:textId="215A7C13" w:rsidR="006D2CDF" w:rsidRPr="008842CE" w:rsidRDefault="006D2CDF" w:rsidP="008842CE">
      <w:pPr>
        <w:pStyle w:val="FootnoteText"/>
        <w:widowControl w:val="0"/>
        <w:jc w:val="both"/>
        <w:rPr>
          <w:rFonts w:ascii="GHEA Grapalat" w:hAnsi="GHEA Grapalat"/>
        </w:rPr>
      </w:pPr>
    </w:p>
  </w:footnote>
  <w:footnote w:id="12">
    <w:p w14:paraId="7387126C"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FDAA968" w14:textId="77777777" w:rsidR="006D2CDF" w:rsidRPr="00F21C0D" w:rsidRDefault="006D2CDF" w:rsidP="00D3436F">
      <w:pPr>
        <w:pStyle w:val="FootnoteText"/>
        <w:widowControl w:val="0"/>
        <w:jc w:val="both"/>
        <w:rPr>
          <w:lang w:val="hy-AM"/>
        </w:rPr>
      </w:pPr>
    </w:p>
  </w:footnote>
  <w:footnote w:id="13">
    <w:p w14:paraId="0AD3EB76"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EFCB80C"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02DAEAD" w14:textId="77777777" w:rsidR="006D2CDF" w:rsidRPr="00D3436F" w:rsidRDefault="006D2CDF">
      <w:pPr>
        <w:pStyle w:val="FootnoteText"/>
        <w:rPr>
          <w:lang w:val="hy-AM"/>
        </w:rPr>
      </w:pPr>
    </w:p>
  </w:footnote>
  <w:footnote w:id="14">
    <w:p w14:paraId="3C1D1191"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4237CB7B"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186056C" w14:textId="77777777" w:rsidR="006D2CDF" w:rsidRPr="00D3436F" w:rsidRDefault="006D2CDF">
      <w:pPr>
        <w:pStyle w:val="FootnoteText"/>
        <w:rPr>
          <w:lang w:val="hy-AM"/>
        </w:rPr>
      </w:pPr>
    </w:p>
  </w:footnote>
  <w:footnote w:id="16">
    <w:p w14:paraId="3D8AF4F9"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7">
    <w:p w14:paraId="16E4CE4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w:t>
      </w: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62CB0B48"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227CA28C"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2274A316"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r w:rsidRPr="008842CE">
        <w:rPr>
          <w:rFonts w:ascii="GHEA Grapalat" w:hAnsi="GHEA Grapalat"/>
          <w:i/>
        </w:rPr>
        <w:t>предусмотрения финансовых средств.</w:t>
      </w:r>
    </w:p>
  </w:footnote>
  <w:footnote w:id="19">
    <w:p w14:paraId="6FA14EBE"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r w:rsidRPr="008842CE">
        <w:rPr>
          <w:rFonts w:ascii="GHEA Grapalat" w:hAnsi="GHEA Grapalat"/>
          <w:i/>
        </w:rPr>
        <w:t>предусмотрения финансовых средств, в качестве его неотъемлемой части.</w:t>
      </w:r>
    </w:p>
  </w:footnote>
  <w:footnote w:id="20">
    <w:p w14:paraId="1A56C15E"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4ECB"/>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526"/>
    <w:rsid w:val="00254A36"/>
    <w:rsid w:val="00254F42"/>
    <w:rsid w:val="002554A3"/>
    <w:rsid w:val="002559B9"/>
    <w:rsid w:val="0025693E"/>
    <w:rsid w:val="00257773"/>
    <w:rsid w:val="00260163"/>
    <w:rsid w:val="002607A7"/>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742"/>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08C4"/>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061"/>
    <w:rsid w:val="00364E7A"/>
    <w:rsid w:val="003650C5"/>
    <w:rsid w:val="0036520F"/>
    <w:rsid w:val="0036524F"/>
    <w:rsid w:val="003653B7"/>
    <w:rsid w:val="00366C4E"/>
    <w:rsid w:val="00367A9A"/>
    <w:rsid w:val="00367F26"/>
    <w:rsid w:val="00370705"/>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2982"/>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1B3"/>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0C03"/>
    <w:rsid w:val="0040112D"/>
    <w:rsid w:val="004015FF"/>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2A4"/>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4DF"/>
    <w:rsid w:val="0049655D"/>
    <w:rsid w:val="00496881"/>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641"/>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6B"/>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FED"/>
    <w:rsid w:val="005B6B3E"/>
    <w:rsid w:val="005B6B51"/>
    <w:rsid w:val="005B6DCF"/>
    <w:rsid w:val="005B6F10"/>
    <w:rsid w:val="005B76C2"/>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246"/>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5C79"/>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371"/>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16E"/>
    <w:rsid w:val="007E238F"/>
    <w:rsid w:val="007E2805"/>
    <w:rsid w:val="007E31D9"/>
    <w:rsid w:val="007E3AEE"/>
    <w:rsid w:val="007E4355"/>
    <w:rsid w:val="007E439C"/>
    <w:rsid w:val="007E46FE"/>
    <w:rsid w:val="007E4B42"/>
    <w:rsid w:val="007E536D"/>
    <w:rsid w:val="007E5716"/>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2A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3C7"/>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E4B"/>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1D5"/>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EDC"/>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641"/>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1DBD"/>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6F7"/>
    <w:rsid w:val="00B5181E"/>
    <w:rsid w:val="00B51A5C"/>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5FF2"/>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D2"/>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A3"/>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4B8"/>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4B"/>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F41"/>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9F5"/>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5E5"/>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417"/>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0D4"/>
    <w:rsid w:val="00E84171"/>
    <w:rsid w:val="00E8425F"/>
    <w:rsid w:val="00E85485"/>
    <w:rsid w:val="00E85A49"/>
    <w:rsid w:val="00E861BF"/>
    <w:rsid w:val="00E90E72"/>
    <w:rsid w:val="00E90FD0"/>
    <w:rsid w:val="00E91A69"/>
    <w:rsid w:val="00E91D37"/>
    <w:rsid w:val="00E91F17"/>
    <w:rsid w:val="00E92272"/>
    <w:rsid w:val="00E92BAA"/>
    <w:rsid w:val="00E92D79"/>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0F1"/>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99F"/>
    <w:rsid w:val="00F25B39"/>
    <w:rsid w:val="00F26162"/>
    <w:rsid w:val="00F263B3"/>
    <w:rsid w:val="00F26A4C"/>
    <w:rsid w:val="00F274C5"/>
    <w:rsid w:val="00F313FF"/>
    <w:rsid w:val="00F315D1"/>
    <w:rsid w:val="00F3287C"/>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5C"/>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9760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640259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2138</TotalTime>
  <Pages>83</Pages>
  <Words>20281</Words>
  <Characters>115607</Characters>
  <Application>Microsoft Office Word</Application>
  <DocSecurity>0</DocSecurity>
  <Lines>963</Lines>
  <Paragraphs>271</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пластиковые мусорные  баки (далее —</vt:lpstr>
      <vt:lpstr>        Приложение № 1,1</vt:lpstr>
      <vt:lpstr>        ПОЛНОЕ ОПИСАНИЕ</vt:lpstr>
      <vt:lpstr>        предлагаемого товара</vt:lpstr>
      <vt:lpstr>        </vt:lpstr>
      <vt:lpstr>        под кодом "ШМАКТ-GHAPDzB-26/2"</vt:lpstr>
      <vt:lpstr/>
    </vt:vector>
  </TitlesOfParts>
  <Company/>
  <LinksUpToDate>false</LinksUpToDate>
  <CharactersWithSpaces>135617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1323</cp:revision>
  <cp:lastPrinted>2018-02-16T07:12:00Z</cp:lastPrinted>
  <dcterms:created xsi:type="dcterms:W3CDTF">2019-10-28T07:04:00Z</dcterms:created>
  <dcterms:modified xsi:type="dcterms:W3CDTF">2026-02-05T07:51:00Z</dcterms:modified>
</cp:coreProperties>
</file>